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6D792" w14:textId="44D92FD7" w:rsidR="00693E80" w:rsidRDefault="00693E80" w:rsidP="006F50B6">
      <w:pPr>
        <w:tabs>
          <w:tab w:val="center" w:pos="7793"/>
        </w:tabs>
        <w:spacing w:after="0" w:line="276" w:lineRule="auto"/>
        <w:ind w:right="467"/>
        <w:jc w:val="left"/>
      </w:pPr>
    </w:p>
    <w:p w14:paraId="3643DB2A" w14:textId="3378C951" w:rsidR="002A46A6" w:rsidRDefault="0024133E" w:rsidP="006F50B6">
      <w:pPr>
        <w:pStyle w:val="Nagwek1"/>
        <w:spacing w:after="0" w:line="276" w:lineRule="auto"/>
        <w:ind w:right="467"/>
      </w:pPr>
      <w:r>
        <w:t>UMOWA O ZACHOWANIU POUFNOŚCI</w:t>
      </w:r>
    </w:p>
    <w:p w14:paraId="5F59AD32" w14:textId="45DBE510" w:rsidR="002A46A6" w:rsidRDefault="0024133E" w:rsidP="006F50B6">
      <w:pPr>
        <w:spacing w:after="0" w:line="276" w:lineRule="auto"/>
        <w:ind w:left="14" w:right="467" w:firstLine="0"/>
        <w:jc w:val="left"/>
      </w:pPr>
      <w:r>
        <w:rPr>
          <w:sz w:val="24"/>
        </w:rPr>
        <w:t xml:space="preserve"> </w:t>
      </w:r>
      <w:r>
        <w:t xml:space="preserve"> </w:t>
      </w:r>
    </w:p>
    <w:p w14:paraId="4A90D24E" w14:textId="4E38AC77" w:rsidR="00A45B73" w:rsidRPr="00A45B73" w:rsidRDefault="00A45B73" w:rsidP="006F50B6">
      <w:pPr>
        <w:widowControl w:val="0"/>
        <w:autoSpaceDE w:val="0"/>
        <w:autoSpaceDN w:val="0"/>
        <w:adjustRightInd w:val="0"/>
        <w:spacing w:after="0" w:line="276" w:lineRule="auto"/>
        <w:ind w:left="0" w:right="467" w:firstLine="0"/>
        <w:rPr>
          <w:rFonts w:eastAsiaTheme="minorEastAsia"/>
          <w:color w:val="auto"/>
        </w:rPr>
      </w:pPr>
      <w:r w:rsidRPr="00A45B73">
        <w:rPr>
          <w:rFonts w:eastAsiaTheme="minorEastAsia"/>
          <w:color w:val="auto"/>
        </w:rPr>
        <w:t>zawarta w dniu …...</w:t>
      </w:r>
      <w:r w:rsidR="006F50B6">
        <w:rPr>
          <w:rFonts w:eastAsiaTheme="minorEastAsia"/>
          <w:color w:val="auto"/>
        </w:rPr>
        <w:t>.........</w:t>
      </w:r>
      <w:r w:rsidR="004A3524">
        <w:rPr>
          <w:rFonts w:eastAsiaTheme="minorEastAsia"/>
          <w:color w:val="auto"/>
        </w:rPr>
        <w:t xml:space="preserve"> </w:t>
      </w:r>
      <w:r w:rsidRPr="00A45B73">
        <w:rPr>
          <w:rFonts w:eastAsiaTheme="minorEastAsia"/>
          <w:color w:val="auto"/>
        </w:rPr>
        <w:t>202</w:t>
      </w:r>
      <w:r w:rsidR="0096473A">
        <w:rPr>
          <w:rFonts w:eastAsiaTheme="minorEastAsia"/>
          <w:color w:val="auto"/>
        </w:rPr>
        <w:t>5</w:t>
      </w:r>
      <w:r w:rsidRPr="00A45B73">
        <w:rPr>
          <w:rFonts w:eastAsiaTheme="minorEastAsia"/>
          <w:color w:val="auto"/>
        </w:rPr>
        <w:t xml:space="preserve"> r. w Jelenie</w:t>
      </w:r>
      <w:r w:rsidR="002165AA">
        <w:rPr>
          <w:rFonts w:eastAsiaTheme="minorEastAsia"/>
          <w:color w:val="auto"/>
        </w:rPr>
        <w:t>j</w:t>
      </w:r>
      <w:r w:rsidRPr="00A45B73">
        <w:rPr>
          <w:rFonts w:eastAsiaTheme="minorEastAsia"/>
          <w:color w:val="auto"/>
        </w:rPr>
        <w:t xml:space="preserve"> Górze pomiędzy:</w:t>
      </w:r>
    </w:p>
    <w:p w14:paraId="1D4F11C5" w14:textId="77777777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0BE4D287" w14:textId="051A4557" w:rsidR="00A45B73" w:rsidRPr="00A45B73" w:rsidRDefault="00A45B73" w:rsidP="006F50B6">
      <w:pPr>
        <w:spacing w:after="0" w:line="276" w:lineRule="auto"/>
        <w:ind w:left="0" w:right="467" w:firstLine="0"/>
        <w:rPr>
          <w:rFonts w:eastAsia="Calibri"/>
          <w:color w:val="auto"/>
          <w:lang w:eastAsia="en-US"/>
        </w:rPr>
      </w:pPr>
      <w:r w:rsidRPr="00A45B73">
        <w:rPr>
          <w:rFonts w:eastAsia="Calibri"/>
          <w:b/>
          <w:color w:val="auto"/>
          <w:lang w:eastAsia="en-US"/>
        </w:rPr>
        <w:t xml:space="preserve">TAURON Ekoenergia sp. z o.o. </w:t>
      </w:r>
      <w:r w:rsidRPr="00A45B73">
        <w:rPr>
          <w:rFonts w:eastAsia="Calibri"/>
          <w:color w:val="auto"/>
          <w:lang w:eastAsia="en-US"/>
        </w:rPr>
        <w:t xml:space="preserve">z siedzibą w Jeleniej Górze (58-500) przy ul. Obrońców              Pokoju 2B, wpisanym przez Sąd Rejonowy dla Wrocławia Fabrycznej, IX Wydział Gospodarczy KRS, do rejestru przedsiębiorców Krajowego Rejestru Sądowego pod nr KRS 0000195546, </w:t>
      </w:r>
      <w:r w:rsidR="004A3524">
        <w:rPr>
          <w:rFonts w:eastAsia="Calibri"/>
          <w:color w:val="auto"/>
          <w:lang w:eastAsia="en-US"/>
        </w:rPr>
        <w:br/>
      </w:r>
      <w:r w:rsidRPr="00A45B73">
        <w:rPr>
          <w:rFonts w:eastAsia="Calibri"/>
          <w:color w:val="auto"/>
          <w:lang w:eastAsia="en-US"/>
        </w:rPr>
        <w:t>o kapitale zakładowym w wysokości 583 423 000,00 zł, posiadającym nr identyfikacji podatkowej NIP 6112502075 oraz REGON 231194695, zwanym dalej „</w:t>
      </w:r>
      <w:r w:rsidRPr="00A45B73">
        <w:rPr>
          <w:rFonts w:eastAsia="Calibri"/>
          <w:b/>
          <w:color w:val="auto"/>
          <w:lang w:eastAsia="en-US"/>
        </w:rPr>
        <w:t>TAURON”</w:t>
      </w:r>
      <w:r w:rsidRPr="00A45B73">
        <w:rPr>
          <w:rFonts w:eastAsia="Calibri"/>
          <w:color w:val="auto"/>
          <w:lang w:eastAsia="en-US"/>
        </w:rPr>
        <w:t>, reprezentowanym przez:</w:t>
      </w:r>
    </w:p>
    <w:p w14:paraId="646D379E" w14:textId="2F9BAA4A" w:rsidR="00A45B73" w:rsidRPr="00A45B73" w:rsidRDefault="001962D6" w:rsidP="006F50B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right="467" w:hanging="284"/>
        <w:contextualSpacing/>
        <w:jc w:val="left"/>
        <w:rPr>
          <w:rFonts w:eastAsia="Times New Roman"/>
          <w:color w:val="auto"/>
        </w:rPr>
      </w:pPr>
      <w:r>
        <w:rPr>
          <w:rFonts w:eastAsiaTheme="minorEastAsia"/>
          <w:color w:val="auto"/>
        </w:rPr>
        <w:t>Wiesława Zielińskiego</w:t>
      </w:r>
      <w:r w:rsidR="00A45B73" w:rsidRPr="00A45B73">
        <w:rPr>
          <w:rFonts w:eastAsiaTheme="minorEastAsia"/>
          <w:color w:val="auto"/>
        </w:rPr>
        <w:t xml:space="preserve"> </w:t>
      </w:r>
      <w:r w:rsidR="00782D08">
        <w:rPr>
          <w:rFonts w:eastAsiaTheme="minorEastAsia"/>
          <w:color w:val="auto"/>
        </w:rPr>
        <w:t>–</w:t>
      </w:r>
      <w:r w:rsidR="00A45B73" w:rsidRPr="00A45B73">
        <w:rPr>
          <w:rFonts w:eastAsiaTheme="minorEastAsia"/>
          <w:color w:val="auto"/>
        </w:rPr>
        <w:t xml:space="preserve"> </w:t>
      </w:r>
      <w:r>
        <w:rPr>
          <w:rFonts w:eastAsiaTheme="minorEastAsia"/>
          <w:color w:val="auto"/>
        </w:rPr>
        <w:t>Wicep</w:t>
      </w:r>
      <w:r w:rsidR="00A45B73" w:rsidRPr="00A45B73">
        <w:rPr>
          <w:rFonts w:eastAsiaTheme="minorEastAsia"/>
          <w:color w:val="auto"/>
        </w:rPr>
        <w:t>rezesa Zarządu</w:t>
      </w:r>
    </w:p>
    <w:p w14:paraId="4CFB998A" w14:textId="0B44892D" w:rsidR="00A45B73" w:rsidRPr="00A45B73" w:rsidRDefault="00A45B73" w:rsidP="006F50B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right="467" w:hanging="284"/>
        <w:contextualSpacing/>
        <w:jc w:val="left"/>
        <w:rPr>
          <w:rFonts w:eastAsia="Times New Roman"/>
          <w:color w:val="auto"/>
        </w:rPr>
      </w:pPr>
      <w:r w:rsidRPr="00A45B73">
        <w:rPr>
          <w:rFonts w:eastAsiaTheme="minorEastAsia"/>
          <w:color w:val="auto"/>
        </w:rPr>
        <w:t xml:space="preserve">Jacka Bieńkowskiego </w:t>
      </w:r>
      <w:r w:rsidR="00782D08">
        <w:rPr>
          <w:rFonts w:eastAsiaTheme="minorEastAsia"/>
          <w:color w:val="auto"/>
        </w:rPr>
        <w:t>–</w:t>
      </w:r>
      <w:r w:rsidRPr="00A45B73">
        <w:rPr>
          <w:rFonts w:eastAsiaTheme="minorEastAsia"/>
          <w:color w:val="auto"/>
        </w:rPr>
        <w:t xml:space="preserve"> Prokurenta</w:t>
      </w:r>
    </w:p>
    <w:p w14:paraId="6CEDE23F" w14:textId="77777777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7D0D773B" w14:textId="77777777" w:rsidR="002A46A6" w:rsidRDefault="0024133E" w:rsidP="006F50B6">
      <w:pPr>
        <w:spacing w:after="0" w:line="276" w:lineRule="auto"/>
        <w:ind w:left="19" w:right="467"/>
      </w:pPr>
      <w:r>
        <w:t xml:space="preserve">a  </w:t>
      </w:r>
    </w:p>
    <w:p w14:paraId="08A40574" w14:textId="77777777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1771DFBA" w14:textId="77777777" w:rsidR="002A46A6" w:rsidRDefault="0024133E" w:rsidP="006F50B6">
      <w:pPr>
        <w:spacing w:after="0" w:line="276" w:lineRule="auto"/>
        <w:ind w:left="19" w:right="467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3823611" wp14:editId="15611A92">
                <wp:simplePos x="0" y="0"/>
                <wp:positionH relativeFrom="column">
                  <wp:posOffset>1461465</wp:posOffset>
                </wp:positionH>
                <wp:positionV relativeFrom="paragraph">
                  <wp:posOffset>-47002</wp:posOffset>
                </wp:positionV>
                <wp:extent cx="634365" cy="185928"/>
                <wp:effectExtent l="0" t="0" r="0" b="0"/>
                <wp:wrapNone/>
                <wp:docPr id="9350" name="Group 9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365" cy="185928"/>
                          <a:chOff x="0" y="0"/>
                          <a:chExt cx="634365" cy="185928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59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9" name="Picture 17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457581" y="0"/>
                            <a:ext cx="176784" cy="1859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16320E" id="Group 9350" o:spid="_x0000_s1026" style="position:absolute;margin-left:115.1pt;margin-top:-3.7pt;width:49.95pt;height:14.65pt;z-index:-251650048" coordsize="6343,18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">
                <v:shape id="Picture 176" o:spid="_x0000_s1027" type="#_x0000_t75" style="position:absolute;width:1828;height:1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">
                  <v:imagedata r:id="rId16" o:title=""/>
                </v:shape>
                <v:shape id="Picture 179" o:spid="_x0000_s1028" type="#_x0000_t75" style="position:absolute;left:4575;width:1768;height:1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">
                  <v:imagedata r:id="rId14" o:title="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9451833" wp14:editId="7ABE291A">
                <wp:simplePos x="0" y="0"/>
                <wp:positionH relativeFrom="column">
                  <wp:posOffset>2242134</wp:posOffset>
                </wp:positionH>
                <wp:positionV relativeFrom="paragraph">
                  <wp:posOffset>362953</wp:posOffset>
                </wp:positionV>
                <wp:extent cx="428244" cy="597408"/>
                <wp:effectExtent l="0" t="0" r="0" b="0"/>
                <wp:wrapNone/>
                <wp:docPr id="9351" name="Group 9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244" cy="597408"/>
                          <a:chOff x="0" y="0"/>
                          <a:chExt cx="428244" cy="597408"/>
                        </a:xfrm>
                      </wpg:grpSpPr>
                      <pic:pic xmlns:pic="http://schemas.openxmlformats.org/drawingml/2006/picture">
                        <pic:nvPicPr>
                          <pic:cNvPr id="194" name="Picture 19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859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1148" y="205740"/>
                            <a:ext cx="176784" cy="1859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3" name="Picture 21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48412" y="411480"/>
                            <a:ext cx="179832" cy="1859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BA7921" id="Group 9351" o:spid="_x0000_s1026" style="position:absolute;margin-left:176.55pt;margin-top:28.6pt;width:33.7pt;height:47.05pt;z-index:-251649024" coordsize="4282,59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">
                <v:shape id="Picture 194" o:spid="_x0000_s1027" type="#_x0000_t75" style="position:absolute;width:1798;height:1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">
                  <v:imagedata r:id="rId14" o:title=""/>
                </v:shape>
                <v:shape id="Picture 204" o:spid="_x0000_s1028" type="#_x0000_t75" style="position:absolute;left:411;top:2057;width:1768;height:1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">
                  <v:imagedata r:id="rId16" o:title=""/>
                </v:shape>
                <v:shape id="Picture 213" o:spid="_x0000_s1029" type="#_x0000_t75" style="position:absolute;left:2484;top:4114;width:1798;height:1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1" allowOverlap="0" wp14:anchorId="6C3BBCB5" wp14:editId="4AC36C1B">
            <wp:simplePos x="0" y="0"/>
            <wp:positionH relativeFrom="column">
              <wp:posOffset>47244</wp:posOffset>
            </wp:positionH>
            <wp:positionV relativeFrom="paragraph">
              <wp:posOffset>-47002</wp:posOffset>
            </wp:positionV>
            <wp:extent cx="179832" cy="185928"/>
            <wp:effectExtent l="0" t="0" r="0" b="0"/>
            <wp:wrapNone/>
            <wp:docPr id="172" name="Picture 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Picture 17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4617277E" wp14:editId="0152E4E5">
                <wp:simplePos x="0" y="0"/>
                <wp:positionH relativeFrom="column">
                  <wp:posOffset>2996514</wp:posOffset>
                </wp:positionH>
                <wp:positionV relativeFrom="paragraph">
                  <wp:posOffset>158737</wp:posOffset>
                </wp:positionV>
                <wp:extent cx="515366" cy="185928"/>
                <wp:effectExtent l="0" t="0" r="0" b="0"/>
                <wp:wrapNone/>
                <wp:docPr id="8960" name="Group 89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66" cy="185928"/>
                          <a:chOff x="0" y="0"/>
                          <a:chExt cx="515366" cy="185928"/>
                        </a:xfrm>
                      </wpg:grpSpPr>
                      <pic:pic xmlns:pic="http://schemas.openxmlformats.org/drawingml/2006/picture">
                        <pic:nvPicPr>
                          <pic:cNvPr id="184" name="Picture 18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" cy="1859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" name="Picture 18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38582" y="0"/>
                            <a:ext cx="176784" cy="1859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8263C0" id="Group 8960" o:spid="_x0000_s1026" style="position:absolute;margin-left:235.95pt;margin-top:12.5pt;width:40.6pt;height:14.65pt;z-index:-251646976" coordsize="515366,185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">
                <v:shape id="Picture 184" o:spid="_x0000_s1027" type="#_x0000_t75" style="position:absolute;width:179832;height:185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">
                  <v:imagedata r:id="rId14" o:title=""/>
                </v:shape>
                <v:shape id="Picture 187" o:spid="_x0000_s1028" type="#_x0000_t75" style="position:absolute;left:338582;width:176784;height:185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1" locked="0" layoutInCell="1" allowOverlap="0" wp14:anchorId="6423C9AE" wp14:editId="4BFD03A9">
            <wp:simplePos x="0" y="0"/>
            <wp:positionH relativeFrom="column">
              <wp:posOffset>4098620</wp:posOffset>
            </wp:positionH>
            <wp:positionV relativeFrom="paragraph">
              <wp:posOffset>158737</wp:posOffset>
            </wp:positionV>
            <wp:extent cx="179832" cy="185928"/>
            <wp:effectExtent l="0" t="0" r="0" b="0"/>
            <wp:wrapNone/>
            <wp:docPr id="190" name="Picture 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Picture 19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4823B78" wp14:editId="53303299">
                <wp:simplePos x="0" y="0"/>
                <wp:positionH relativeFrom="column">
                  <wp:posOffset>4618304</wp:posOffset>
                </wp:positionH>
                <wp:positionV relativeFrom="paragraph">
                  <wp:posOffset>362953</wp:posOffset>
                </wp:positionV>
                <wp:extent cx="399288" cy="391668"/>
                <wp:effectExtent l="0" t="0" r="0" b="0"/>
                <wp:wrapNone/>
                <wp:docPr id="8962" name="Group 89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288" cy="391668"/>
                          <a:chOff x="0" y="0"/>
                          <a:chExt cx="399288" cy="391668"/>
                        </a:xfrm>
                      </wpg:grpSpPr>
                      <pic:pic xmlns:pic="http://schemas.openxmlformats.org/drawingml/2006/picture">
                        <pic:nvPicPr>
                          <pic:cNvPr id="197" name="Picture 19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19456" y="0"/>
                            <a:ext cx="179832" cy="1859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7" name="Picture 20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205740"/>
                            <a:ext cx="179832" cy="1859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C952CE" id="Group 8962" o:spid="_x0000_s1026" style="position:absolute;margin-left:363.65pt;margin-top:28.6pt;width:31.45pt;height:30.85pt;z-index:-251644928" coordsize="399288,391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">
                <v:shape id="Picture 197" o:spid="_x0000_s1027" type="#_x0000_t75" style="position:absolute;left:219456;width:179832;height:185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">
                  <v:imagedata r:id="rId14" o:title=""/>
                </v:shape>
                <v:shape id="Picture 207" o:spid="_x0000_s1028" type="#_x0000_t75" style="position:absolute;top:205740;width:179832;height:185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0" wp14:anchorId="7B1206C6" wp14:editId="7D9AC90B">
            <wp:simplePos x="0" y="0"/>
            <wp:positionH relativeFrom="column">
              <wp:posOffset>5612334</wp:posOffset>
            </wp:positionH>
            <wp:positionV relativeFrom="paragraph">
              <wp:posOffset>362953</wp:posOffset>
            </wp:positionV>
            <wp:extent cx="176784" cy="185928"/>
            <wp:effectExtent l="0" t="0" r="0" b="0"/>
            <wp:wrapNone/>
            <wp:docPr id="200" name="Picture 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Picture 20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6784" cy="185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[ ]…….. </w:t>
      </w:r>
      <w:r>
        <w:t xml:space="preserve">z siedzibą w [ ], ul. [ ], wpisaną do Rejestru Przedsiębiorców Krajowego Rejestru Sądowego prowadzonego przez Sąd Rejonowy [ ] w [ ], Wydział [ ] Gospodarczy Krajowego Rejestru Sądowego, pod nr KRS: [ ], numer identyfikacji podatkowej NIP: [ ], Regon: [ ], wysokość kapitału zakładowego: [ ] złotych (wpłacony w całości), [ ] prowadzącym/i działalność gospodarcza pod  nazwą [ ] wpisanym/i do Centralnej Ewidencji  i Informacji Działalności Gospodarczej Rzeczypospolitej Polskiej reprezentowaną przez:  </w:t>
      </w:r>
    </w:p>
    <w:p w14:paraId="06A098F9" w14:textId="06F5621B" w:rsidR="002A46A6" w:rsidRDefault="0024133E" w:rsidP="006F50B6">
      <w:pPr>
        <w:spacing w:after="0" w:line="276" w:lineRule="auto"/>
        <w:ind w:left="19" w:right="467"/>
      </w:pPr>
      <w:r>
        <w:t>zwaną dalej „</w:t>
      </w:r>
      <w:r>
        <w:rPr>
          <w:b/>
        </w:rPr>
        <w:t>Partnerem</w:t>
      </w:r>
      <w:r w:rsidR="00E30B94">
        <w:t>”</w:t>
      </w:r>
      <w:r>
        <w:t xml:space="preserve">  </w:t>
      </w:r>
    </w:p>
    <w:p w14:paraId="5A1936FC" w14:textId="77777777" w:rsidR="002A46A6" w:rsidRDefault="0024133E" w:rsidP="006F50B6">
      <w:pPr>
        <w:spacing w:after="0" w:line="276" w:lineRule="auto"/>
        <w:ind w:left="14" w:right="46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145F5A09" w14:textId="77777777" w:rsidR="002A46A6" w:rsidRDefault="0024133E" w:rsidP="006F50B6">
      <w:pPr>
        <w:numPr>
          <w:ilvl w:val="0"/>
          <w:numId w:val="3"/>
        </w:numPr>
        <w:spacing w:after="0" w:line="276" w:lineRule="auto"/>
        <w:ind w:right="467" w:hanging="427"/>
      </w:pPr>
      <w:r>
        <w:t xml:space="preserve">.…………………………………………………………  </w:t>
      </w:r>
    </w:p>
    <w:p w14:paraId="290DC1BE" w14:textId="77777777" w:rsidR="002A46A6" w:rsidRDefault="0024133E" w:rsidP="006F50B6">
      <w:pPr>
        <w:spacing w:after="0" w:line="276" w:lineRule="auto"/>
        <w:ind w:left="442" w:right="467" w:firstLine="0"/>
        <w:jc w:val="left"/>
      </w:pPr>
      <w:r>
        <w:t xml:space="preserve">  </w:t>
      </w:r>
    </w:p>
    <w:p w14:paraId="0FCE71E4" w14:textId="77777777" w:rsidR="002A46A6" w:rsidRDefault="0024133E" w:rsidP="006F50B6">
      <w:pPr>
        <w:numPr>
          <w:ilvl w:val="0"/>
          <w:numId w:val="3"/>
        </w:numPr>
        <w:spacing w:after="0" w:line="276" w:lineRule="auto"/>
        <w:ind w:right="467" w:hanging="427"/>
      </w:pPr>
      <w:r>
        <w:t xml:space="preserve">…………………………………………………………  </w:t>
      </w:r>
    </w:p>
    <w:p w14:paraId="0FD0B572" w14:textId="6B30DC21" w:rsidR="002A46A6" w:rsidRDefault="0024133E" w:rsidP="006F50B6">
      <w:pPr>
        <w:spacing w:after="0" w:line="276" w:lineRule="auto"/>
        <w:ind w:right="467"/>
        <w:jc w:val="left"/>
      </w:pPr>
      <w:r>
        <w:t xml:space="preserve">zwanych dalej łącznie </w:t>
      </w:r>
      <w:r>
        <w:rPr>
          <w:b/>
        </w:rPr>
        <w:t xml:space="preserve">„Stronami". </w:t>
      </w:r>
      <w:r>
        <w:t xml:space="preserve"> </w:t>
      </w:r>
    </w:p>
    <w:p w14:paraId="1B48EC54" w14:textId="675D5614" w:rsidR="00693E80" w:rsidRDefault="0024133E" w:rsidP="006F50B6">
      <w:pPr>
        <w:spacing w:after="0" w:line="276" w:lineRule="auto"/>
        <w:ind w:left="14" w:right="467" w:firstLine="0"/>
        <w:jc w:val="left"/>
      </w:pPr>
      <w:r>
        <w:rPr>
          <w:b/>
        </w:rPr>
        <w:t xml:space="preserve"> </w:t>
      </w:r>
    </w:p>
    <w:p w14:paraId="6BF64416" w14:textId="3EF01456" w:rsidR="002A46A6" w:rsidRPr="000765FC" w:rsidRDefault="0024133E" w:rsidP="006F50B6">
      <w:pPr>
        <w:spacing w:after="0" w:line="276" w:lineRule="auto"/>
        <w:ind w:left="10" w:right="467"/>
        <w:jc w:val="center"/>
        <w:rPr>
          <w:b/>
        </w:rPr>
      </w:pPr>
      <w:r w:rsidRPr="000765FC">
        <w:rPr>
          <w:b/>
        </w:rPr>
        <w:t xml:space="preserve">Preambuła  </w:t>
      </w:r>
    </w:p>
    <w:p w14:paraId="619EDF13" w14:textId="77777777" w:rsidR="002A46A6" w:rsidRDefault="0024133E" w:rsidP="006F50B6">
      <w:pPr>
        <w:spacing w:after="0" w:line="276" w:lineRule="auto"/>
        <w:ind w:left="14" w:right="467" w:firstLine="0"/>
        <w:jc w:val="left"/>
      </w:pPr>
      <w:r>
        <w:rPr>
          <w:i/>
        </w:rPr>
        <w:t xml:space="preserve"> </w:t>
      </w:r>
      <w:r>
        <w:t xml:space="preserve"> </w:t>
      </w:r>
    </w:p>
    <w:p w14:paraId="67130485" w14:textId="4D3070AD" w:rsidR="00A45B73" w:rsidRPr="00823830" w:rsidRDefault="00A45B73" w:rsidP="006F50B6">
      <w:pPr>
        <w:widowControl w:val="0"/>
        <w:autoSpaceDE w:val="0"/>
        <w:autoSpaceDN w:val="0"/>
        <w:adjustRightInd w:val="0"/>
        <w:spacing w:after="0" w:line="276" w:lineRule="auto"/>
        <w:ind w:left="0" w:right="467" w:firstLine="0"/>
        <w:rPr>
          <w:rFonts w:eastAsia="Times New Roman"/>
          <w:b/>
          <w:bCs/>
        </w:rPr>
      </w:pPr>
      <w:r w:rsidRPr="00A45B73">
        <w:rPr>
          <w:rFonts w:eastAsiaTheme="minorEastAsia"/>
        </w:rPr>
        <w:t>Zwa</w:t>
      </w:r>
      <w:r w:rsidRPr="00A45B73">
        <w:rPr>
          <w:rFonts w:eastAsia="Times New Roman"/>
        </w:rPr>
        <w:t>żywszy na fakt, że Strony zamierzają prowadzić współpracę w zakresie wykonania przez Partnera zadania pn.</w:t>
      </w:r>
      <w:r w:rsidR="004A3524">
        <w:rPr>
          <w:rFonts w:eastAsia="Times New Roman"/>
        </w:rPr>
        <w:t>:</w:t>
      </w:r>
      <w:r w:rsidRPr="00A45B73">
        <w:rPr>
          <w:rFonts w:eastAsia="Times New Roman"/>
        </w:rPr>
        <w:t xml:space="preserve"> </w:t>
      </w:r>
      <w:r w:rsidR="00DA4E49" w:rsidRPr="00DA4E49">
        <w:rPr>
          <w:rFonts w:eastAsia="Times New Roman"/>
          <w:b/>
        </w:rPr>
        <w:t>„</w:t>
      </w:r>
      <w:r w:rsidR="00C706D0" w:rsidRPr="00C706D0">
        <w:rPr>
          <w:rFonts w:eastAsia="Times New Roman"/>
          <w:b/>
        </w:rPr>
        <w:t>Projekt zasilania rezerwowego za pośrednictwem Agregatu prądotwórczego w siedzibie Tauron Ekoenergia w Jeleniej Górze</w:t>
      </w:r>
      <w:r w:rsidR="00DA4E49" w:rsidRPr="00DA4E49">
        <w:rPr>
          <w:rFonts w:eastAsia="Times New Roman"/>
          <w:b/>
        </w:rPr>
        <w:t>”</w:t>
      </w:r>
      <w:r w:rsidRPr="00A45B73">
        <w:rPr>
          <w:rFonts w:eastAsia="Times New Roman"/>
          <w:b/>
          <w:bCs/>
        </w:rPr>
        <w:t xml:space="preserve">, </w:t>
      </w:r>
      <w:r w:rsidRPr="00A45B73">
        <w:rPr>
          <w:rFonts w:eastAsia="Times New Roman"/>
          <w:bCs/>
        </w:rPr>
        <w:t>co wiąże się z przekazaniem Partnerowi</w:t>
      </w:r>
      <w:r w:rsidR="0058412F">
        <w:rPr>
          <w:rFonts w:eastAsia="Times New Roman"/>
          <w:bCs/>
        </w:rPr>
        <w:t xml:space="preserve"> </w:t>
      </w:r>
      <w:r w:rsidR="00C706D0">
        <w:rPr>
          <w:b/>
        </w:rPr>
        <w:t xml:space="preserve">dokumentów, schematów i projektów </w:t>
      </w:r>
      <w:r w:rsidR="00C706D0">
        <w:rPr>
          <w:b/>
        </w:rPr>
        <w:t>dotyczących zasilania siedziby</w:t>
      </w:r>
      <w:r w:rsidR="00C706D0">
        <w:rPr>
          <w:b/>
        </w:rPr>
        <w:t>.</w:t>
      </w:r>
      <w:r w:rsidR="00C706D0" w:rsidRPr="00A45B73">
        <w:rPr>
          <w:rFonts w:eastAsia="Times New Roman"/>
        </w:rPr>
        <w:t xml:space="preserve"> </w:t>
      </w:r>
      <w:r w:rsidRPr="00A45B73">
        <w:rPr>
          <w:rFonts w:eastAsia="Times New Roman"/>
        </w:rPr>
        <w:t xml:space="preserve">Strony postanawiają zawrzeć niniejszą Umowę o zachowaniu poufności (zwaną dalej </w:t>
      </w:r>
      <w:r w:rsidRPr="00A45B73">
        <w:rPr>
          <w:rFonts w:eastAsia="Times New Roman"/>
          <w:b/>
          <w:bCs/>
        </w:rPr>
        <w:t xml:space="preserve">„Umową") </w:t>
      </w:r>
      <w:r w:rsidRPr="00A45B73">
        <w:rPr>
          <w:rFonts w:eastAsia="Times New Roman"/>
        </w:rPr>
        <w:t>o następującej treści:</w:t>
      </w:r>
    </w:p>
    <w:p w14:paraId="34293CD8" w14:textId="065B84FA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</w:t>
      </w:r>
    </w:p>
    <w:p w14:paraId="2D100CA0" w14:textId="682C1183" w:rsidR="002A46A6" w:rsidRDefault="004A3524" w:rsidP="006F50B6">
      <w:pPr>
        <w:pStyle w:val="Nagwek2"/>
        <w:spacing w:after="0" w:line="276" w:lineRule="auto"/>
        <w:ind w:left="215" w:right="467"/>
      </w:pPr>
      <w:r>
        <w:t>§</w:t>
      </w:r>
      <w:r w:rsidR="0024133E">
        <w:t>1 Pojęcie Informacji Poufnych</w:t>
      </w:r>
      <w:r w:rsidR="0024133E">
        <w:rPr>
          <w:b w:val="0"/>
        </w:rPr>
        <w:t xml:space="preserve">  </w:t>
      </w:r>
    </w:p>
    <w:p w14:paraId="5BC12E04" w14:textId="5E8CFF7D" w:rsidR="002A46A6" w:rsidRDefault="0024133E" w:rsidP="006F50B6">
      <w:pPr>
        <w:numPr>
          <w:ilvl w:val="0"/>
          <w:numId w:val="4"/>
        </w:numPr>
        <w:spacing w:after="0" w:line="276" w:lineRule="auto"/>
        <w:ind w:right="467" w:hanging="427"/>
      </w:pPr>
      <w:r>
        <w:t xml:space="preserve">Partner zobowiązuje się nieodwołalnie i bezwarunkowo do zachowania </w:t>
      </w:r>
      <w:r w:rsidR="001E0D6E">
        <w:t>poufności</w:t>
      </w:r>
      <w:r>
        <w:t xml:space="preserve"> Informacji Poufnych w rozumieniu niniejszego paragrafu oraz zobowiązuje się traktować je i chronić jak tajemnicę przedsiębiorstwa w rozumieniu ustawy z dnia 16 kwietnia 1993 roku o zwalczaniu nieuczciwej konkurencji, </w:t>
      </w:r>
      <w:r w:rsidR="006F50B6">
        <w:t xml:space="preserve">a nadto przechowywać Informacje </w:t>
      </w:r>
      <w:r>
        <w:t xml:space="preserve">Poufne w sposób uniemożliwiający dostęp do nich osobom nieupoważnionym. </w:t>
      </w:r>
    </w:p>
    <w:p w14:paraId="1D0F2BC4" w14:textId="18AF36FF" w:rsidR="002A46A6" w:rsidRDefault="0024133E" w:rsidP="006F50B6">
      <w:pPr>
        <w:numPr>
          <w:ilvl w:val="0"/>
          <w:numId w:val="4"/>
        </w:numPr>
        <w:spacing w:after="0" w:line="276" w:lineRule="auto"/>
        <w:ind w:right="467" w:hanging="427"/>
      </w:pPr>
      <w:r>
        <w:t xml:space="preserve">Pojęcie </w:t>
      </w:r>
      <w:r w:rsidRPr="00551612">
        <w:t>Informacji Poufnych</w:t>
      </w:r>
      <w:r>
        <w:t xml:space="preserve"> na potrzeby </w:t>
      </w:r>
      <w:r w:rsidR="00551612">
        <w:t>U</w:t>
      </w:r>
      <w:r>
        <w:t xml:space="preserve">mowy jest pojęciem szerszym od tajemnicy przedsiębiorstwa i zostało ogólnie zdefiniowane w  ust. 3. </w:t>
      </w:r>
    </w:p>
    <w:p w14:paraId="10941903" w14:textId="5D30749E" w:rsidR="00CE0AB0" w:rsidRDefault="00CE0AB0" w:rsidP="006F50B6">
      <w:pPr>
        <w:numPr>
          <w:ilvl w:val="0"/>
          <w:numId w:val="4"/>
        </w:numPr>
        <w:spacing w:after="0" w:line="276" w:lineRule="auto"/>
        <w:ind w:right="467" w:hanging="427"/>
      </w:pPr>
      <w:r>
        <w:t xml:space="preserve">Dla celów Umowy przez  </w:t>
      </w:r>
      <w:r w:rsidRPr="00F30B2C">
        <w:rPr>
          <w:b/>
        </w:rPr>
        <w:t xml:space="preserve">Informacje Poufne </w:t>
      </w:r>
      <w:r>
        <w:t>rozumieć należy:</w:t>
      </w:r>
    </w:p>
    <w:p w14:paraId="1C903BDE" w14:textId="1333631D" w:rsidR="00CE0AB0" w:rsidRDefault="00CE0AB0" w:rsidP="006F50B6">
      <w:pPr>
        <w:numPr>
          <w:ilvl w:val="1"/>
          <w:numId w:val="17"/>
        </w:numPr>
        <w:spacing w:after="0" w:line="276" w:lineRule="auto"/>
        <w:ind w:left="851" w:right="467" w:hanging="427"/>
      </w:pPr>
      <w:r>
        <w:t xml:space="preserve">wszelkie informacje dotyczące Strony Ujawniającej oraz prowadzonej przez nią działalności, które zostaną ujawnione Stronie Otrzymującej bądź osobie </w:t>
      </w:r>
      <w:r>
        <w:lastRenderedPageBreak/>
        <w:t xml:space="preserve">działającej w jej imieniu, </w:t>
      </w:r>
      <w:r w:rsidRPr="00266A59">
        <w:t>oraz</w:t>
      </w:r>
      <w:r>
        <w:t xml:space="preserve"> </w:t>
      </w:r>
      <w:r w:rsidRPr="00266A59">
        <w:t xml:space="preserve">dane dotyczące funkcjonowania przedsiębiorstwa </w:t>
      </w:r>
      <w:r>
        <w:t>Strony Ujawniającej</w:t>
      </w:r>
      <w:r w:rsidRPr="00266A59">
        <w:t xml:space="preserve"> uzyskane przez </w:t>
      </w:r>
      <w:r>
        <w:t>Stronę Otrzymującą</w:t>
      </w:r>
      <w:r w:rsidRPr="00266A59">
        <w:t xml:space="preserve"> podczas wzajemnej komunikacji, niezależnie od formy i postaci ich przekazania (w</w:t>
      </w:r>
      <w:r w:rsidRPr="00266A59">
        <w:rPr>
          <w:i/>
        </w:rPr>
        <w:t xml:space="preserve"> </w:t>
      </w:r>
      <w:r w:rsidRPr="00266A59">
        <w:t>formie ustnej, pisemnej lub w jakikolwiek inny sposób, zapisane</w:t>
      </w:r>
      <w:r>
        <w:t>,</w:t>
      </w:r>
      <w:r w:rsidRPr="00266A59">
        <w:t xml:space="preserve"> </w:t>
      </w:r>
      <w:r>
        <w:t xml:space="preserve">utrwalone </w:t>
      </w:r>
      <w:r w:rsidRPr="00266A59">
        <w:t xml:space="preserve">w jakiejkolwiek formie (w tym między innymi w formie prezentacji, rysunków, filmów, dokumentów, </w:t>
      </w:r>
      <w:r w:rsidR="006F50B6">
        <w:br/>
      </w:r>
      <w:r w:rsidRPr="00266A59">
        <w:t>w formie elektronicznej)</w:t>
      </w:r>
      <w:r>
        <w:t xml:space="preserve">, </w:t>
      </w:r>
    </w:p>
    <w:p w14:paraId="64557AD4" w14:textId="2A9E16EC" w:rsidR="00CE0AB0" w:rsidRDefault="00CE0AB0" w:rsidP="006F50B6">
      <w:pPr>
        <w:numPr>
          <w:ilvl w:val="1"/>
          <w:numId w:val="17"/>
        </w:numPr>
        <w:spacing w:after="0" w:line="276" w:lineRule="auto"/>
        <w:ind w:left="851" w:right="467" w:hanging="427"/>
      </w:pPr>
      <w:r>
        <w:t xml:space="preserve">wszelkie informacje przekazane Stronie Otrzymującej przez Stronę Ujawniającą </w:t>
      </w:r>
      <w:r w:rsidR="00E82B8B">
        <w:br/>
      </w:r>
      <w:r>
        <w:t xml:space="preserve">w jakimkolwiek czasie przed i po zawarciu niniejszej Umowy, </w:t>
      </w:r>
    </w:p>
    <w:p w14:paraId="3E560649" w14:textId="77777777" w:rsidR="00CE0AB0" w:rsidRDefault="00CE0AB0" w:rsidP="006F50B6">
      <w:pPr>
        <w:numPr>
          <w:ilvl w:val="1"/>
          <w:numId w:val="17"/>
        </w:numPr>
        <w:spacing w:after="0" w:line="276" w:lineRule="auto"/>
        <w:ind w:left="851" w:right="467" w:hanging="427"/>
      </w:pPr>
      <w:r>
        <w:t>sam fakt prowadzenia przez Strony rozmów, negocjacji czy współpracy w celu dokonania Transakcji bez względu na to, czy zostały one udostępnione Stronie Otrzymującej w związku  z prowadzeniem przez Strony współpracy, czy też zostały pozyskane przez Stronę Otrzymującą  w inny sposób.</w:t>
      </w:r>
    </w:p>
    <w:p w14:paraId="053BEE3F" w14:textId="4DC261C6" w:rsidR="00CE0AB0" w:rsidRDefault="00CE0AB0" w:rsidP="006F50B6">
      <w:pPr>
        <w:numPr>
          <w:ilvl w:val="1"/>
          <w:numId w:val="17"/>
        </w:numPr>
        <w:spacing w:after="0" w:line="276" w:lineRule="auto"/>
        <w:ind w:left="851" w:right="467" w:hanging="427"/>
      </w:pPr>
      <w:r>
        <w:t>w szczególności, wszelkie informacje finansowe, gospodarcze, ekonomiczne, prawne, techniczne, technologiczne, operacyjne, administracyjne, handlo</w:t>
      </w:r>
      <w:r w:rsidR="00E30B94">
        <w:t xml:space="preserve">we, marketingowe, korporacyjne </w:t>
      </w:r>
      <w:r>
        <w:t xml:space="preserve">oraz wszelkie inne informacje i dane dotyczące lub związane z Stroną Ujawniającą, a także podmiotami powiązanymi ze Stroną Ujawniającą lub z podmiotami, z którymi Strona Ujawniająca pozostaje w stosunku dominacji lub zależności oraz z którymi jest powiązana kapitałowo bądź umownie lub dotyczące albo związane  z kontrahentami Strony Ujawniającej, które zostały uzyskane od Strony Ujawniającej lub przekazane przez Stronę Ujawniającą, </w:t>
      </w:r>
      <w:r w:rsidR="004A3524">
        <w:br/>
      </w:r>
      <w:r>
        <w:t xml:space="preserve">w jakiejkolwiek formie, w tym przekazane w formie ustnej, pisemnej, elektronicznej </w:t>
      </w:r>
      <w:r w:rsidR="004A3524">
        <w:br/>
      </w:r>
      <w:r>
        <w:t xml:space="preserve">i każdej innej. </w:t>
      </w:r>
    </w:p>
    <w:p w14:paraId="672FA48D" w14:textId="6EE9A93A" w:rsidR="00CE0AB0" w:rsidRDefault="00CE0AB0" w:rsidP="006F50B6">
      <w:pPr>
        <w:numPr>
          <w:ilvl w:val="1"/>
          <w:numId w:val="17"/>
        </w:numPr>
        <w:spacing w:after="0" w:line="276" w:lineRule="auto"/>
        <w:ind w:left="851" w:right="467" w:hanging="427"/>
      </w:pPr>
      <w:r>
        <w:t>wszelkie notatki, an</w:t>
      </w:r>
      <w:r w:rsidR="00E30B94">
        <w:t xml:space="preserve">alizy, kompilacje, opracowania </w:t>
      </w:r>
      <w:r>
        <w:t xml:space="preserve">zawierające Informacje Poufne, dotyczące takich Informacji lub je odzwierciedlające, a także informacje wywodzące się z nich.  </w:t>
      </w:r>
    </w:p>
    <w:p w14:paraId="29C8A1DF" w14:textId="536082DA" w:rsidR="00CE0AB0" w:rsidRDefault="00CE0AB0" w:rsidP="006F50B6">
      <w:pPr>
        <w:numPr>
          <w:ilvl w:val="1"/>
          <w:numId w:val="17"/>
        </w:numPr>
        <w:spacing w:after="0" w:line="276" w:lineRule="auto"/>
        <w:ind w:left="851" w:right="467" w:hanging="427"/>
      </w:pPr>
      <w:r>
        <w:t>Informacje Poufne w rozumieniu</w:t>
      </w:r>
      <w:r w:rsidRPr="00411EE7">
        <w:t xml:space="preserve"> rozporządzenia Parlamentu Europej</w:t>
      </w:r>
      <w:r w:rsidRPr="00083394">
        <w:t>skiego i Rady (UE) nr 596/2014 z dnia 16 kwietnia 2014 r. w sprawie nadużyć na rynku (rozporządzenie w sprawie nadużyć na rynku MAR). Informacjami Poufnymi</w:t>
      </w:r>
      <w:r w:rsidRPr="00493DFB">
        <w:t xml:space="preserve"> </w:t>
      </w:r>
      <w:r w:rsidR="00E82B8B">
        <w:br/>
      </w:r>
      <w:r w:rsidRPr="00493DFB">
        <w:t>w r</w:t>
      </w:r>
      <w:r w:rsidRPr="00083394">
        <w:t xml:space="preserve">ozumieniu rozporządzenia jak wyżej  są wyłącznie te Informacje Poufne określone w </w:t>
      </w:r>
      <w:r>
        <w:t>pkt</w:t>
      </w:r>
      <w:r w:rsidRPr="00083394">
        <w:t xml:space="preserve">. </w:t>
      </w:r>
      <w:r>
        <w:t>a</w:t>
      </w:r>
      <w:r w:rsidRPr="00083394">
        <w:t xml:space="preserve"> </w:t>
      </w:r>
      <w:r>
        <w:t>do</w:t>
      </w:r>
      <w:r w:rsidRPr="00083394">
        <w:t xml:space="preserve"> </w:t>
      </w:r>
      <w:r>
        <w:t>e</w:t>
      </w:r>
      <w:r w:rsidRPr="00083394">
        <w:t>, które dodatkowo spełniają definicję informacji poufnych zawartą w ww. rozporządzeniu, tj. są określonymi w sposób precyzyjny informacjami nie podanymi do wiadomości publicznej, dotyczącymi bezpośrednio lub pośrednio jednego lub większej liczby emitentów bądź jednego lub więcej instrumentów finansowych, które w przypadku ich podania do wiadomości publicznej miałyby prawdopodobnie znaczący wpływ na ceny tych instrumentów finansowych lub na ceny powiązanych z nimi pochodnych instrumentów finansowych.</w:t>
      </w:r>
    </w:p>
    <w:p w14:paraId="3962F8C2" w14:textId="1D451565" w:rsidR="002A46A6" w:rsidRDefault="00CE0AB0" w:rsidP="006F50B6">
      <w:pPr>
        <w:numPr>
          <w:ilvl w:val="0"/>
          <w:numId w:val="4"/>
        </w:numPr>
        <w:spacing w:after="0" w:line="276" w:lineRule="auto"/>
        <w:ind w:right="467" w:hanging="427"/>
      </w:pPr>
      <w:r w:rsidRPr="0024133E">
        <w:t>Informację Poufną w rozumieniu MAR może stanowić w szczególności sam fakt podjęcia negocjacji w związku z niniejszą Umową lub Transakcją, a także każdy etap tych negocjacji.</w:t>
      </w:r>
    </w:p>
    <w:p w14:paraId="14217D5F" w14:textId="77777777" w:rsidR="00E30B94" w:rsidRDefault="00E30B94" w:rsidP="006F50B6">
      <w:pPr>
        <w:pStyle w:val="Nagwek2"/>
        <w:spacing w:after="0" w:line="276" w:lineRule="auto"/>
        <w:ind w:left="215" w:right="467"/>
      </w:pPr>
    </w:p>
    <w:p w14:paraId="24EDF51B" w14:textId="7A499373" w:rsidR="002A46A6" w:rsidRDefault="004A3524" w:rsidP="006F50B6">
      <w:pPr>
        <w:pStyle w:val="Nagwek2"/>
        <w:spacing w:after="0" w:line="276" w:lineRule="auto"/>
        <w:ind w:left="215" w:right="467"/>
      </w:pPr>
      <w:r>
        <w:t>§</w:t>
      </w:r>
      <w:r w:rsidR="001962D6">
        <w:t xml:space="preserve">2 </w:t>
      </w:r>
      <w:r w:rsidR="0024133E">
        <w:t>Zobowiązania Partnera</w:t>
      </w:r>
      <w:r w:rsidR="0024133E">
        <w:rPr>
          <w:b w:val="0"/>
        </w:rPr>
        <w:t xml:space="preserve">  </w:t>
      </w:r>
    </w:p>
    <w:p w14:paraId="57E0E35A" w14:textId="446FB1A1" w:rsidR="002A46A6" w:rsidRDefault="0024133E" w:rsidP="006F50B6">
      <w:pPr>
        <w:numPr>
          <w:ilvl w:val="0"/>
          <w:numId w:val="5"/>
        </w:numPr>
        <w:spacing w:after="0" w:line="276" w:lineRule="auto"/>
        <w:ind w:right="467" w:hanging="427"/>
      </w:pPr>
      <w:r>
        <w:t>Partner nie może bez uprzedniej pisemnej zgody TAURON</w:t>
      </w:r>
      <w:r w:rsidR="002204E5">
        <w:t xml:space="preserve"> wyrażonej na piśmie</w:t>
      </w:r>
      <w:r w:rsidR="002204E5" w:rsidRPr="002204E5">
        <w:t xml:space="preserve"> </w:t>
      </w:r>
      <w:r w:rsidR="006F50B6">
        <w:t>pod rygorem nieważności</w:t>
      </w:r>
      <w:r w:rsidR="001710AE">
        <w:t>, oferować,</w:t>
      </w:r>
      <w:r>
        <w:t xml:space="preserve"> ujawniać, upubliczniać, przekazywać ani w inny sposób udostępniać osobom trzecim, bądź wykorzystywać w inny sposób jakichkolwiek Informacji Poufnych. </w:t>
      </w:r>
      <w:r w:rsidR="001710AE">
        <w:t>Partner</w:t>
      </w:r>
      <w:r>
        <w:t xml:space="preserve"> </w:t>
      </w:r>
      <w:r w:rsidR="001710AE" w:rsidRPr="00495889">
        <w:t>zobowiązuje się</w:t>
      </w:r>
      <w:r w:rsidR="001710AE">
        <w:t xml:space="preserve"> ograniczyć </w:t>
      </w:r>
      <w:r w:rsidR="001710AE" w:rsidRPr="00495889">
        <w:t>d</w:t>
      </w:r>
      <w:r w:rsidR="001710AE">
        <w:t>o</w:t>
      </w:r>
      <w:r w:rsidR="001710AE" w:rsidRPr="00495889">
        <w:t>stęp</w:t>
      </w:r>
      <w:r w:rsidR="001710AE">
        <w:t xml:space="preserve"> do Informacji Poufnych jedynie do pracowników</w:t>
      </w:r>
      <w:r w:rsidR="001710AE" w:rsidRPr="00495889">
        <w:t xml:space="preserve"> </w:t>
      </w:r>
      <w:r w:rsidR="001710AE">
        <w:t xml:space="preserve">lub osób </w:t>
      </w:r>
      <w:r w:rsidR="001710AE" w:rsidRPr="009C581C">
        <w:t xml:space="preserve">którymi posługuje się przy realizowaniu współpracy </w:t>
      </w:r>
      <w:r w:rsidR="001710AE">
        <w:t>(współpracowników, do</w:t>
      </w:r>
      <w:r w:rsidR="001710AE" w:rsidRPr="00495889">
        <w:t>radców</w:t>
      </w:r>
      <w:r w:rsidR="001710AE">
        <w:t>)</w:t>
      </w:r>
      <w:r w:rsidR="001710AE" w:rsidRPr="00495889">
        <w:t>, którym informacje te są nie</w:t>
      </w:r>
      <w:r w:rsidR="001710AE">
        <w:t>zbę</w:t>
      </w:r>
      <w:r w:rsidR="001710AE" w:rsidRPr="00495889">
        <w:t xml:space="preserve">dne do realizacji celów </w:t>
      </w:r>
      <w:r w:rsidR="001710AE">
        <w:t xml:space="preserve">współpracy </w:t>
      </w:r>
      <w:r w:rsidR="001710AE" w:rsidRPr="00495889">
        <w:t>określnych w Preambule do Umowy.</w:t>
      </w:r>
    </w:p>
    <w:p w14:paraId="697EC5AA" w14:textId="17C58160" w:rsidR="002A46A6" w:rsidRDefault="0024133E" w:rsidP="006F50B6">
      <w:pPr>
        <w:numPr>
          <w:ilvl w:val="0"/>
          <w:numId w:val="5"/>
        </w:numPr>
        <w:spacing w:after="0" w:line="276" w:lineRule="auto"/>
        <w:ind w:right="467" w:hanging="427"/>
      </w:pPr>
      <w:r>
        <w:t xml:space="preserve">W zakresie niezbędnym do realizacji przez Strony współpracy w celu dokonania Transakcji, Partner może, ujawniać Informacje Poufne swoim pracownikom lub </w:t>
      </w:r>
      <w:r>
        <w:lastRenderedPageBreak/>
        <w:t xml:space="preserve">osobom, którymi posługuje się przy realizowaniu współpracy, pod warunkiem, że przed jakimkolwiek takim ujawnieniem zobowiąże te osoby do zachowania poufności na zasadach określonych w niniejszej Umowie, w tym złożenia przez nie pisemnego oświadczenia według wzoru określonego w Załączniku Nr 1 do Umowy oraz podejmie wszelkie niezbędne kroki dla zapewnienia, że żadna z tych osób nie ujawni Informacji Poufnych. Za działania lub zaniechania takich osób Partner ponosi odpowiedzialność, jak za działania i zaniechania własne.  </w:t>
      </w:r>
    </w:p>
    <w:p w14:paraId="3F720005" w14:textId="77D6FF03" w:rsidR="002A46A6" w:rsidRDefault="0024133E" w:rsidP="006F50B6">
      <w:pPr>
        <w:numPr>
          <w:ilvl w:val="0"/>
          <w:numId w:val="5"/>
        </w:numPr>
        <w:spacing w:after="0" w:line="276" w:lineRule="auto"/>
        <w:ind w:right="467" w:hanging="427"/>
      </w:pPr>
      <w:r>
        <w:t xml:space="preserve">Partner zobowiązany jest do przekazania TAURON podpisanej przez siebie listy osób, którym zamierza udostępnić Informacje Poufne oraz do bieżącego jej aktualizowania. Wzór listy osób stanowi Załącznik Nr 2 do Umowy.  </w:t>
      </w:r>
    </w:p>
    <w:p w14:paraId="1377A3EC" w14:textId="50A0EF1D" w:rsidR="002A46A6" w:rsidRDefault="0024133E" w:rsidP="006F50B6">
      <w:pPr>
        <w:numPr>
          <w:ilvl w:val="0"/>
          <w:numId w:val="5"/>
        </w:numPr>
        <w:spacing w:after="0" w:line="276" w:lineRule="auto"/>
        <w:ind w:right="467" w:hanging="427"/>
      </w:pPr>
      <w:r>
        <w:t>Ujawnienie przez Partnera Informacji Poufnych zgodnie z ust. 2 może nastąpić wyłącznie  w zakresie niezbędnym do wykonania przez te osoby powierzonych im czynności i tylko w takim zakresie w jakim jest to konieczne</w:t>
      </w:r>
      <w:r w:rsidR="00F54A18">
        <w:t xml:space="preserve"> do realizacji celów współpracy ujętych w Preambule do Umowy</w:t>
      </w:r>
      <w:r>
        <w:t xml:space="preserve">.   </w:t>
      </w:r>
    </w:p>
    <w:p w14:paraId="6FD861FC" w14:textId="7DFD7F7C" w:rsidR="002A46A6" w:rsidRDefault="0024133E" w:rsidP="006F50B6">
      <w:pPr>
        <w:numPr>
          <w:ilvl w:val="0"/>
          <w:numId w:val="5"/>
        </w:numPr>
        <w:spacing w:after="0" w:line="276" w:lineRule="auto"/>
        <w:ind w:right="467" w:hanging="427"/>
      </w:pPr>
      <w:r>
        <w:t xml:space="preserve">Partner zobowiązuje się do wykorzystywania uzyskanych Informacji Poufnych wyłącznie w celu określonym w Umowie.  </w:t>
      </w:r>
    </w:p>
    <w:p w14:paraId="5B33E4CD" w14:textId="63D5EE43" w:rsidR="002A46A6" w:rsidRDefault="0024133E" w:rsidP="006F50B6">
      <w:pPr>
        <w:numPr>
          <w:ilvl w:val="0"/>
          <w:numId w:val="5"/>
        </w:numPr>
        <w:spacing w:after="0" w:line="276" w:lineRule="auto"/>
        <w:ind w:right="467" w:hanging="427"/>
      </w:pPr>
      <w:r>
        <w:t>Partner zobowiązuje się przechowywać wszelkie Informacje Poufne, w sposób odpowiedni, uniemożliwiający dostęp do tych Informacji przez osoby nieupoważnione.</w:t>
      </w:r>
      <w:r w:rsidR="00FE3B76">
        <w:t xml:space="preserve"> Partner zobowiązuje się ponadto przechowywać </w:t>
      </w:r>
      <w:r w:rsidR="00FE3B76" w:rsidRPr="00334021">
        <w:t>Informacje Poufne</w:t>
      </w:r>
      <w:r w:rsidR="00FE3B76">
        <w:t xml:space="preserve"> z zachowaniem należytej staranności i na warunkach nie gorszych niż stosowane wobec jej własnych informacji.</w:t>
      </w:r>
      <w:r>
        <w:t xml:space="preserve"> </w:t>
      </w:r>
    </w:p>
    <w:p w14:paraId="5F4EE6E9" w14:textId="36C830A2" w:rsidR="0024133E" w:rsidRPr="0024133E" w:rsidRDefault="00C74D7F" w:rsidP="006F50B6">
      <w:pPr>
        <w:numPr>
          <w:ilvl w:val="0"/>
          <w:numId w:val="5"/>
        </w:numPr>
        <w:spacing w:after="0" w:line="276" w:lineRule="auto"/>
        <w:ind w:right="467" w:hanging="427"/>
      </w:pPr>
      <w:r>
        <w:t>Partner</w:t>
      </w:r>
      <w:r w:rsidR="0024133E" w:rsidRPr="0024133E">
        <w:t xml:space="preserve"> przyjmuje do wiadomości, że wszelkie lub niektóre informacje ujawnione zgodnie z niniejszą Umową mogą stanowić Informacje Poufne w rozumieniu MAR, </w:t>
      </w:r>
      <w:r w:rsidR="006F50B6">
        <w:br/>
        <w:t>w związku</w:t>
      </w:r>
      <w:r w:rsidR="0024133E" w:rsidRPr="0024133E">
        <w:t xml:space="preserve"> czym osoba, która je posiada, podlega o</w:t>
      </w:r>
      <w:r w:rsidR="00E82B8B">
        <w:t xml:space="preserve">graniczeniom wynikającym z MAR. </w:t>
      </w:r>
      <w:r w:rsidR="00E82B8B">
        <w:br/>
      </w:r>
      <w:r w:rsidR="0024133E" w:rsidRPr="0024133E">
        <w:t xml:space="preserve">W szczególności osobie tej nie wolno bezprawnie ujawniać ani wykorzystywać takich Informacji, nabywając lub zbywając papiery wartościowe lub związane z nimi instrumenty pochodne. </w:t>
      </w:r>
    </w:p>
    <w:p w14:paraId="70FD57E0" w14:textId="0E0FC0A7" w:rsidR="0024133E" w:rsidRPr="0024133E" w:rsidRDefault="00C74D7F" w:rsidP="006F50B6">
      <w:pPr>
        <w:numPr>
          <w:ilvl w:val="0"/>
          <w:numId w:val="5"/>
        </w:numPr>
        <w:spacing w:after="0" w:line="276" w:lineRule="auto"/>
        <w:ind w:right="467" w:hanging="427"/>
      </w:pPr>
      <w:r>
        <w:t>Partner</w:t>
      </w:r>
      <w:r w:rsidR="0024133E" w:rsidRPr="0024133E">
        <w:t xml:space="preserve"> zobowiązuje się nie ujawniać bezprawnie, nie wykorzystywać ani nie zachęcać innych osób do wykorzystania Informacji Poufnych ujawnionych zgodnie z niniejszą Umową, w sposób stanowiący nadużycie na rynku zgodnie z MAR.</w:t>
      </w:r>
    </w:p>
    <w:p w14:paraId="70DD67CF" w14:textId="461BED38" w:rsidR="002A46A6" w:rsidRDefault="002A46A6" w:rsidP="006F50B6">
      <w:pPr>
        <w:spacing w:after="0" w:line="276" w:lineRule="auto"/>
        <w:ind w:left="0" w:right="467" w:firstLine="0"/>
        <w:jc w:val="left"/>
      </w:pPr>
    </w:p>
    <w:p w14:paraId="78E45A25" w14:textId="717731A7" w:rsidR="002A46A6" w:rsidRDefault="00E82B8B" w:rsidP="006F50B6">
      <w:pPr>
        <w:pStyle w:val="Nagwek2"/>
        <w:spacing w:after="0" w:line="276" w:lineRule="auto"/>
        <w:ind w:left="215" w:right="467"/>
      </w:pPr>
      <w:r>
        <w:t>§</w:t>
      </w:r>
      <w:r w:rsidR="0024133E">
        <w:t>3 Pozostałe zobowiązania</w:t>
      </w:r>
      <w:r w:rsidR="0024133E">
        <w:rPr>
          <w:b w:val="0"/>
        </w:rPr>
        <w:t xml:space="preserve">  </w:t>
      </w:r>
    </w:p>
    <w:p w14:paraId="6B6337A6" w14:textId="6ECB0BED" w:rsidR="002A46A6" w:rsidRDefault="0024133E" w:rsidP="006F50B6">
      <w:pPr>
        <w:numPr>
          <w:ilvl w:val="0"/>
          <w:numId w:val="6"/>
        </w:numPr>
        <w:spacing w:after="0" w:line="276" w:lineRule="auto"/>
        <w:ind w:right="467" w:hanging="427"/>
      </w:pPr>
      <w:r>
        <w:t>Partner zobowiązuje się nie ujawniać przedstawicielom jakichkolwiek środków masowego przekazu ani nie publikować w jakichkolwiek mediach informacji lub oświadczeń na temat Umowy</w:t>
      </w:r>
      <w:r w:rsidR="005442BC">
        <w:t xml:space="preserve"> lub Transakcji</w:t>
      </w:r>
      <w:r>
        <w:t>, bez uprzedniej pisemnej</w:t>
      </w:r>
      <w:r w:rsidR="002204E5">
        <w:t xml:space="preserve"> pod rygorem nieważności</w:t>
      </w:r>
      <w:r>
        <w:t xml:space="preserve"> zgody TAURON.  </w:t>
      </w:r>
    </w:p>
    <w:p w14:paraId="585ABF08" w14:textId="3CB28E7F" w:rsidR="002A46A6" w:rsidRDefault="0024133E" w:rsidP="006F50B6">
      <w:pPr>
        <w:numPr>
          <w:ilvl w:val="0"/>
          <w:numId w:val="6"/>
        </w:numPr>
        <w:spacing w:after="0" w:line="276" w:lineRule="auto"/>
        <w:ind w:right="467" w:hanging="427"/>
      </w:pPr>
      <w:r>
        <w:t xml:space="preserve">Partner nie jest uprawniony do używania nazwy (firmy) TAURON we własnych materiałach reklamowych bez uprzedniej pisemnej </w:t>
      </w:r>
      <w:r w:rsidR="002204E5">
        <w:t xml:space="preserve">pod rygorem nieważności </w:t>
      </w:r>
      <w:r>
        <w:t xml:space="preserve">zgody TAURON.  </w:t>
      </w:r>
    </w:p>
    <w:p w14:paraId="2C5F8D1E" w14:textId="77777777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68B5915C" w14:textId="7BC47E68" w:rsidR="002A46A6" w:rsidRDefault="00E82B8B" w:rsidP="006F50B6">
      <w:pPr>
        <w:pStyle w:val="Nagwek2"/>
        <w:spacing w:after="0" w:line="276" w:lineRule="auto"/>
        <w:ind w:left="215" w:right="467"/>
      </w:pPr>
      <w:r>
        <w:t>§</w:t>
      </w:r>
      <w:r w:rsidR="001962D6">
        <w:t xml:space="preserve">4 </w:t>
      </w:r>
      <w:r w:rsidR="0024133E">
        <w:t>Wyłączenia</w:t>
      </w:r>
      <w:r w:rsidR="0024133E">
        <w:rPr>
          <w:b w:val="0"/>
        </w:rPr>
        <w:t xml:space="preserve">  </w:t>
      </w:r>
    </w:p>
    <w:p w14:paraId="189671FB" w14:textId="041643FA" w:rsidR="002A46A6" w:rsidRDefault="0024133E" w:rsidP="006F50B6">
      <w:pPr>
        <w:numPr>
          <w:ilvl w:val="0"/>
          <w:numId w:val="7"/>
        </w:numPr>
        <w:spacing w:after="0" w:line="276" w:lineRule="auto"/>
        <w:ind w:right="467" w:hanging="427"/>
      </w:pPr>
      <w:r>
        <w:t xml:space="preserve">Postanowień niniejszej Umowy nie stosuje </w:t>
      </w:r>
      <w:r w:rsidR="006F50B6">
        <w:t xml:space="preserve">się w przypadku, gdy informacja </w:t>
      </w:r>
      <w:r>
        <w:t xml:space="preserve">przekazana Partnerowi:  </w:t>
      </w:r>
    </w:p>
    <w:p w14:paraId="5E9F71D0" w14:textId="26C5C6FC" w:rsidR="002A46A6" w:rsidRDefault="0024133E" w:rsidP="006F50B6">
      <w:pPr>
        <w:numPr>
          <w:ilvl w:val="1"/>
          <w:numId w:val="7"/>
        </w:numPr>
        <w:spacing w:after="0" w:line="276" w:lineRule="auto"/>
        <w:ind w:left="867" w:right="467" w:hanging="425"/>
      </w:pPr>
      <w:r>
        <w:t xml:space="preserve">była dostępna publicznie w chwili jej wykorzystania lub ujawnienia, o ile nie stała się dostępna publicznie w wyniku naruszenia Umowy </w:t>
      </w:r>
      <w:r w:rsidR="007A3125">
        <w:t xml:space="preserve">lub przepisów prawa </w:t>
      </w:r>
      <w:r>
        <w:t xml:space="preserve">przez Partnera;  </w:t>
      </w:r>
    </w:p>
    <w:p w14:paraId="25DE2B48" w14:textId="39EEEF56" w:rsidR="002A46A6" w:rsidRDefault="0024133E" w:rsidP="006F50B6">
      <w:pPr>
        <w:numPr>
          <w:ilvl w:val="1"/>
          <w:numId w:val="7"/>
        </w:numPr>
        <w:spacing w:after="0" w:line="276" w:lineRule="auto"/>
        <w:ind w:left="867" w:right="467" w:hanging="425"/>
      </w:pPr>
      <w:r>
        <w:t>sta</w:t>
      </w:r>
      <w:r w:rsidR="001E0D6E">
        <w:t xml:space="preserve">ła </w:t>
      </w:r>
      <w:r>
        <w:t xml:space="preserve"> się </w:t>
      </w:r>
      <w:r w:rsidR="007A3125">
        <w:t>po zawarciu Umowy</w:t>
      </w:r>
      <w:r>
        <w:t xml:space="preserve"> dostępna publicznie w inny sposób niż w wyniku naruszenia Umowy</w:t>
      </w:r>
      <w:r w:rsidR="00790F69">
        <w:t xml:space="preserve">, </w:t>
      </w:r>
      <w:r w:rsidR="007A3125">
        <w:t xml:space="preserve">przepisów prawa </w:t>
      </w:r>
      <w:r>
        <w:t>przez Partnera</w:t>
      </w:r>
      <w:r w:rsidR="00790F69">
        <w:t xml:space="preserve"> lub</w:t>
      </w:r>
      <w:r w:rsidR="00790F69" w:rsidRPr="00790F69">
        <w:t xml:space="preserve"> </w:t>
      </w:r>
      <w:r w:rsidR="00790F69">
        <w:t>innych zobowiązań Partnera</w:t>
      </w:r>
      <w:r>
        <w:t xml:space="preserve">;  </w:t>
      </w:r>
    </w:p>
    <w:p w14:paraId="572F2027" w14:textId="08E37D6E" w:rsidR="002A46A6" w:rsidRDefault="0024133E" w:rsidP="006F50B6">
      <w:pPr>
        <w:numPr>
          <w:ilvl w:val="1"/>
          <w:numId w:val="7"/>
        </w:numPr>
        <w:spacing w:after="0" w:line="276" w:lineRule="auto"/>
        <w:ind w:left="867" w:right="467" w:hanging="425"/>
      </w:pPr>
      <w:r>
        <w:t xml:space="preserve">została ujawniona Partnerowi przez osobę trzecią, która była w jej posiadaniu zgodnie z prawem i miała prawo do jej publicznego ujawnienia;  </w:t>
      </w:r>
    </w:p>
    <w:p w14:paraId="45F15E72" w14:textId="1A4F9225" w:rsidR="002A46A6" w:rsidRDefault="0024133E" w:rsidP="006F50B6">
      <w:pPr>
        <w:numPr>
          <w:ilvl w:val="1"/>
          <w:numId w:val="7"/>
        </w:numPr>
        <w:spacing w:after="0" w:line="276" w:lineRule="auto"/>
        <w:ind w:left="867" w:right="467" w:hanging="425"/>
      </w:pPr>
      <w:r>
        <w:lastRenderedPageBreak/>
        <w:t xml:space="preserve">została uzyskana lub utworzona samodzielnie przez Partnera bez naruszenia jakiegokolwiek zobowiązania wynikającego z Umowy;  </w:t>
      </w:r>
    </w:p>
    <w:p w14:paraId="57C112EE" w14:textId="6A67984D" w:rsidR="002A46A6" w:rsidRDefault="0024133E" w:rsidP="006F50B6">
      <w:pPr>
        <w:numPr>
          <w:ilvl w:val="1"/>
          <w:numId w:val="7"/>
        </w:numPr>
        <w:spacing w:after="0" w:line="276" w:lineRule="auto"/>
        <w:ind w:left="867" w:right="467" w:hanging="425"/>
      </w:pPr>
      <w:r>
        <w:t xml:space="preserve">była w posiadaniu Partnera przed jej ujawnieniem w związku z Umową, zaś Partner wszedł w jej posiadanie bez zobowiązania o zachowaniu poufności (dla uniknięcia wątpliwości ciężar dowodu w tym przypadku leży po stronie Partnera);   </w:t>
      </w:r>
    </w:p>
    <w:p w14:paraId="2500144C" w14:textId="5297B8CE" w:rsidR="002A46A6" w:rsidRDefault="0024133E" w:rsidP="006F50B6">
      <w:pPr>
        <w:numPr>
          <w:ilvl w:val="1"/>
          <w:numId w:val="7"/>
        </w:numPr>
        <w:spacing w:after="0" w:line="276" w:lineRule="auto"/>
        <w:ind w:left="867" w:right="467" w:hanging="425"/>
      </w:pPr>
      <w:r>
        <w:t>musi zostać ujawniona zgodnie z bezwzględnie ob</w:t>
      </w:r>
      <w:r w:rsidR="006F50B6">
        <w:t xml:space="preserve">owiązującymi przepisami prawa, </w:t>
      </w:r>
      <w:r w:rsidR="007674AA">
        <w:t xml:space="preserve">w szczególności </w:t>
      </w:r>
      <w:r w:rsidR="00DF07BE">
        <w:t>przepi</w:t>
      </w:r>
      <w:r w:rsidR="006F50B6">
        <w:t xml:space="preserve">sami w zakresie rachunkowości oraz  </w:t>
      </w:r>
      <w:r w:rsidR="00DF07BE">
        <w:t>sprawozdawczości finansowej lub obrotu instrumentami finansowymi na rynkach regulowanych, a także</w:t>
      </w:r>
      <w:r w:rsidR="00DF07BE" w:rsidRPr="00DF07BE">
        <w:t xml:space="preserve"> na wniosek lub wezwanie uprawnionych sądów lub organów albo w wykonaniu giełdowych obowiązków informacyjnych, w zakresie i w granicach dozwolonych prawem, na podstawie postanowienia lub wezwania sądu lub decyzji administracyjnej albo w celu dochodzenia roszczeń lub ochrony praw </w:t>
      </w:r>
      <w:r w:rsidR="00DF07BE">
        <w:t>Partnera</w:t>
      </w:r>
      <w:r w:rsidR="00DF07BE" w:rsidRPr="00DF07BE">
        <w:t xml:space="preserve"> wynikających z Umowy, z tym zastrzeżeniem, że w zakresie innym niż wynikający z wymogów prawa informacja taka stanowi nadal Informację Poufną w rozumieniu Umowy. </w:t>
      </w:r>
      <w:r w:rsidR="00DF07BE">
        <w:t>Partner u</w:t>
      </w:r>
      <w:r w:rsidR="00DF07BE" w:rsidRPr="00DF07BE">
        <w:t>jawniający Informację Poufną powinien wykorzystać prawne możliwości w celu ochrony poufności takiej informacji przez podmiot, któremu jest przekazywana (np. przez wskazanie, że informacja stanowi tajemnicę przedsiębiorstwa)</w:t>
      </w:r>
      <w:r>
        <w:t xml:space="preserve"> </w:t>
      </w:r>
      <w:r w:rsidR="001B5519">
        <w:t>Partner jest zobowiązany do niezwłocznego powiadomienia TAURON w razie nałożenia na niego ww. zobowiązania do ujawnienia Informacji Poufnych</w:t>
      </w:r>
      <w:r w:rsidR="00034156">
        <w:t>;</w:t>
      </w:r>
    </w:p>
    <w:p w14:paraId="0FE2B796" w14:textId="5590ABBC" w:rsidR="002A46A6" w:rsidRDefault="000A1F83" w:rsidP="006F50B6">
      <w:pPr>
        <w:numPr>
          <w:ilvl w:val="0"/>
          <w:numId w:val="7"/>
        </w:numPr>
        <w:spacing w:after="0" w:line="276" w:lineRule="auto"/>
        <w:ind w:right="467" w:hanging="425"/>
      </w:pPr>
      <w:r>
        <w:t xml:space="preserve">Partner ma prawo udostępnić Informacje Poufne </w:t>
      </w:r>
      <w:r w:rsidR="0024133E">
        <w:t xml:space="preserve">w przypadku, gdy obowiązek ujawnienia wynika z obowiązujących przepisów prawa, a w szczególności: ustawy </w:t>
      </w:r>
      <w:r w:rsidR="006F50B6">
        <w:br/>
      </w:r>
      <w:r w:rsidR="0024133E">
        <w:t xml:space="preserve">z dnia 29 lipca 2005 roku o obrocie instrumentami finansowymi (tekst jednolity Dz. U. z 2021 r., poz. 328 z późn.zm.), ustawy z dnia 29 lipca 2005 roku o ofercie publicznej i warunkach wprowadzania instrumentów finansowych do zorganizowanego systemu obrotu oraz  o spółkach publicznych (tekst jednolity Dz. U. z 2020 r., poz. 2080 </w:t>
      </w:r>
      <w:r w:rsidR="006F50B6">
        <w:br/>
      </w:r>
      <w:r w:rsidR="0024133E">
        <w:t xml:space="preserve">z późn.zm.), a także rozporządzenia Parlamentu Europejskiego i Rady (UE) nr 596/2014 z dnia 16 kwietnia 2014 r. w sprawie nadużyć na rynku (rozporządzenie </w:t>
      </w:r>
      <w:r w:rsidR="006F50B6">
        <w:br/>
      </w:r>
      <w:r w:rsidR="0024133E">
        <w:t xml:space="preserve">w sprawie nadużyć na rynku) oraz uchylającego dyrektywę 2003/6/WE Parlamentu Europejskiego i Rady i dyrektywy Komisji 2003/124/WE, 2003/125/WE i 2004/72/WE, po uprzedniej konsultacji treści komunikatu, w części zawierającej informację dotyczącą TAURON. Partner ma obowiązek poinformowania TAURON o wystąpieniu okoliczności rodzących obowiązek udostępnienia Informacji Poufnych na mocy przepisów prawa.  </w:t>
      </w:r>
    </w:p>
    <w:p w14:paraId="0F8EA187" w14:textId="4388BAC2" w:rsidR="000A1F83" w:rsidRPr="00F77796" w:rsidRDefault="000A1F83" w:rsidP="006F50B6">
      <w:pPr>
        <w:numPr>
          <w:ilvl w:val="0"/>
          <w:numId w:val="7"/>
        </w:numPr>
        <w:spacing w:after="0" w:line="276" w:lineRule="auto"/>
        <w:ind w:right="467" w:hanging="425"/>
      </w:pPr>
      <w:r w:rsidRPr="00F77796">
        <w:t>TAURON</w:t>
      </w:r>
      <w:r w:rsidR="005677F5" w:rsidRPr="005677F5">
        <w:rPr>
          <w:iCs/>
        </w:rPr>
        <w:t xml:space="preserve"> ma prawo udostępnić Informacje Poufne</w:t>
      </w:r>
      <w:r w:rsidR="006F50B6">
        <w:rPr>
          <w:iCs/>
        </w:rPr>
        <w:t xml:space="preserve"> na rzecz TAURON Polska Energia </w:t>
      </w:r>
      <w:r w:rsidR="005677F5" w:rsidRPr="005677F5">
        <w:rPr>
          <w:iCs/>
        </w:rPr>
        <w:t>S.A. w Katowicach, w szczególności jej organom, komitetom i jednostkom organizacyjnym w ramach realizacji strategii Gru</w:t>
      </w:r>
      <w:r w:rsidR="00E82B8B">
        <w:rPr>
          <w:iCs/>
        </w:rPr>
        <w:t xml:space="preserve">py TAURON, uzyskania stosownych </w:t>
      </w:r>
      <w:r w:rsidR="005677F5" w:rsidRPr="005677F5">
        <w:rPr>
          <w:iCs/>
        </w:rPr>
        <w:t>zgód i opinii wynikających z regulacji wewnętrznych obowiązujących w Grupie TAURO</w:t>
      </w:r>
      <w:r w:rsidR="005677F5">
        <w:rPr>
          <w:iCs/>
        </w:rPr>
        <w:t>N, w zakresie zgodnym z prawem</w:t>
      </w:r>
      <w:r w:rsidR="005677F5" w:rsidRPr="005677F5">
        <w:rPr>
          <w:i/>
          <w:iCs/>
        </w:rPr>
        <w:t>,</w:t>
      </w:r>
      <w:r w:rsidR="005677F5" w:rsidRPr="005677F5">
        <w:rPr>
          <w:iCs/>
        </w:rPr>
        <w:t xml:space="preserve"> </w:t>
      </w:r>
      <w:r w:rsidRPr="00F77796">
        <w:t>na co Partner wyraża zgodę.</w:t>
      </w:r>
    </w:p>
    <w:p w14:paraId="773F2E14" w14:textId="77777777" w:rsidR="00F77796" w:rsidRDefault="00F77796" w:rsidP="006F50B6">
      <w:pPr>
        <w:spacing w:after="0" w:line="276" w:lineRule="auto"/>
        <w:ind w:left="510" w:right="467" w:firstLine="0"/>
      </w:pPr>
    </w:p>
    <w:p w14:paraId="0E34A6CF" w14:textId="07A0DE1D" w:rsidR="002A46A6" w:rsidRDefault="003A3B0C" w:rsidP="006F50B6">
      <w:pPr>
        <w:pStyle w:val="Nagwek2"/>
        <w:spacing w:after="0" w:line="276" w:lineRule="auto"/>
        <w:ind w:left="215" w:right="467"/>
      </w:pPr>
      <w:r>
        <w:tab/>
      </w:r>
      <w:r w:rsidR="00E82B8B">
        <w:t>§</w:t>
      </w:r>
      <w:r w:rsidR="001962D6">
        <w:t xml:space="preserve">5 </w:t>
      </w:r>
      <w:r w:rsidR="0024133E">
        <w:t>Czas obowiązywania (Terminy)</w:t>
      </w:r>
    </w:p>
    <w:p w14:paraId="0BD04C92" w14:textId="4E60D526" w:rsidR="00E30B94" w:rsidRPr="00E30B94" w:rsidRDefault="000F6174" w:rsidP="006F50B6">
      <w:pPr>
        <w:numPr>
          <w:ilvl w:val="0"/>
          <w:numId w:val="22"/>
        </w:numPr>
        <w:spacing w:after="0" w:line="276" w:lineRule="auto"/>
        <w:ind w:right="467" w:hanging="427"/>
      </w:pPr>
      <w:r>
        <w:t>Okres obowiązywania poufności trwa</w:t>
      </w:r>
      <w:r w:rsidR="00E30B94">
        <w:t xml:space="preserve"> </w:t>
      </w:r>
      <w:r w:rsidR="00E30B94" w:rsidRPr="00E30B94">
        <w:rPr>
          <w:rFonts w:eastAsia="Times New Roman"/>
        </w:rPr>
        <w:t xml:space="preserve">do </w:t>
      </w:r>
      <w:r w:rsidR="00E82B8B">
        <w:rPr>
          <w:rFonts w:eastAsiaTheme="minorEastAsia"/>
          <w:color w:val="auto"/>
        </w:rPr>
        <w:t xml:space="preserve">zaistnienia wcześniejszej </w:t>
      </w:r>
      <w:r w:rsidR="00E30B94" w:rsidRPr="00E30B94">
        <w:t xml:space="preserve">z następujących okoliczności: </w:t>
      </w:r>
    </w:p>
    <w:p w14:paraId="51163C34" w14:textId="0BFABB7F" w:rsidR="00E30B94" w:rsidRPr="00E30B94" w:rsidRDefault="00E82B8B" w:rsidP="006F50B6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76" w:lineRule="auto"/>
        <w:ind w:left="850" w:right="467" w:hanging="425"/>
      </w:pPr>
      <w:r>
        <w:t xml:space="preserve">upływu </w:t>
      </w:r>
      <w:r w:rsidR="00E30B94">
        <w:t>5</w:t>
      </w:r>
      <w:r w:rsidR="00E30B94" w:rsidRPr="00E30B94">
        <w:t xml:space="preserve"> lat od dnia zawarcia niniejszej Umowy,</w:t>
      </w:r>
    </w:p>
    <w:p w14:paraId="5D107573" w14:textId="77777777" w:rsidR="00E30B94" w:rsidRPr="00E30B94" w:rsidRDefault="00E30B94" w:rsidP="006F50B6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76" w:lineRule="auto"/>
        <w:ind w:left="850" w:right="467" w:hanging="425"/>
      </w:pPr>
      <w:r w:rsidRPr="00E30B94">
        <w:rPr>
          <w:rFonts w:eastAsiaTheme="minorEastAsia"/>
        </w:rPr>
        <w:t>do dnia zawarcia przez Strony innego stosunku umownego, który w tożsamym zakresie w sposób odmienny regulowałby kwestię zachowania w tajemnicy Informacji Poufnych,</w:t>
      </w:r>
    </w:p>
    <w:p w14:paraId="7CEC85B9" w14:textId="77777777" w:rsidR="006F50B6" w:rsidRPr="006F50B6" w:rsidRDefault="00E30B94" w:rsidP="006F50B6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76" w:lineRule="auto"/>
        <w:ind w:left="850" w:right="467" w:hanging="425"/>
      </w:pPr>
      <w:r w:rsidRPr="00E30B94">
        <w:rPr>
          <w:rFonts w:eastAsia="Times New Roman"/>
        </w:rPr>
        <w:t xml:space="preserve">dnia </w:t>
      </w:r>
      <w:r w:rsidRPr="00E30B94">
        <w:rPr>
          <w:rFonts w:eastAsiaTheme="minorEastAsia"/>
        </w:rPr>
        <w:t>wyraźnego, pisemnego zwolnienia Partnera przez TAURON z</w:t>
      </w:r>
      <w:r w:rsidR="006F50B6">
        <w:rPr>
          <w:rFonts w:eastAsiaTheme="minorEastAsia"/>
        </w:rPr>
        <w:t xml:space="preserve"> obowiązku zachowania poufności,</w:t>
      </w:r>
    </w:p>
    <w:p w14:paraId="0F756F35" w14:textId="05D2A40F" w:rsidR="000F6174" w:rsidRDefault="000F6174" w:rsidP="006F50B6">
      <w:pPr>
        <w:widowControl w:val="0"/>
        <w:autoSpaceDE w:val="0"/>
        <w:autoSpaceDN w:val="0"/>
        <w:adjustRightInd w:val="0"/>
        <w:spacing w:after="0" w:line="276" w:lineRule="auto"/>
        <w:ind w:left="425" w:right="467" w:firstLine="0"/>
      </w:pPr>
      <w:r>
        <w:t>z zastrzeżeniem poniższych postanowień.</w:t>
      </w:r>
    </w:p>
    <w:p w14:paraId="2737F6C2" w14:textId="77777777" w:rsidR="000F6174" w:rsidRDefault="000F6174" w:rsidP="006F50B6">
      <w:pPr>
        <w:numPr>
          <w:ilvl w:val="0"/>
          <w:numId w:val="22"/>
        </w:numPr>
        <w:spacing w:after="0" w:line="276" w:lineRule="auto"/>
        <w:ind w:right="467" w:hanging="427"/>
      </w:pPr>
      <w:r>
        <w:t>Umowa może zostać rozwiązana w każdym czasie na mocy porozumienia Stron.</w:t>
      </w:r>
    </w:p>
    <w:p w14:paraId="67BF4B05" w14:textId="2ACE3B99" w:rsidR="00884144" w:rsidRPr="00E30B94" w:rsidRDefault="00884144" w:rsidP="006F50B6">
      <w:pPr>
        <w:numPr>
          <w:ilvl w:val="0"/>
          <w:numId w:val="22"/>
        </w:numPr>
        <w:spacing w:after="0" w:line="276" w:lineRule="auto"/>
        <w:ind w:right="467" w:hanging="427"/>
      </w:pPr>
      <w:r w:rsidRPr="00E30B94">
        <w:lastRenderedPageBreak/>
        <w:t xml:space="preserve">Rozwiązanie Umowy lub zakończenie lub przerwanie realizacji Transakcji </w:t>
      </w:r>
      <w:r w:rsidR="006F50B6">
        <w:br/>
      </w:r>
      <w:r w:rsidRPr="00E30B94">
        <w:t xml:space="preserve">z jakiejkolwiek przyczyny nie będą miały wpływu na obowiązki określone w Umowie, które pozostają w mocy przez okres </w:t>
      </w:r>
      <w:r w:rsidR="00E30B94" w:rsidRPr="00E30B94">
        <w:t>2</w:t>
      </w:r>
      <w:r w:rsidRPr="00E30B94">
        <w:t xml:space="preserve">  lat od zakończenia współpracy Stron.</w:t>
      </w:r>
    </w:p>
    <w:p w14:paraId="7D6F34EF" w14:textId="1F0FD8B8" w:rsidR="002A46A6" w:rsidRPr="00E30B94" w:rsidRDefault="0024133E" w:rsidP="006F50B6">
      <w:pPr>
        <w:numPr>
          <w:ilvl w:val="0"/>
          <w:numId w:val="22"/>
        </w:numPr>
        <w:spacing w:after="0" w:line="276" w:lineRule="auto"/>
        <w:ind w:right="467" w:hanging="427"/>
      </w:pPr>
      <w:r w:rsidRPr="00E30B94">
        <w:t xml:space="preserve">Partner zobowiązuje się, że zarówno on, jak i osoby, którymi posługuje się w ramach realizowania przez Strony współpracy, na każde pisemne żądanie TAURON, zwróci lub zniszczy w terminie </w:t>
      </w:r>
      <w:r w:rsidR="00E30B94" w:rsidRPr="00E30B94">
        <w:t xml:space="preserve">7 </w:t>
      </w:r>
      <w:r w:rsidRPr="00E30B94">
        <w:t>dni wszelkie dokumenty i inne nośniki Info</w:t>
      </w:r>
      <w:r w:rsidR="00E82B8B">
        <w:t xml:space="preserve">rmacji Poufnych, </w:t>
      </w:r>
      <w:r w:rsidRPr="00E30B94">
        <w:t>w tym ich kopie oraz opracowania i wyciągi z nich</w:t>
      </w:r>
      <w:r w:rsidR="00593FF3" w:rsidRPr="00E30B94">
        <w:t xml:space="preserve">, w szczególności zapisane bądź utrwalone </w:t>
      </w:r>
      <w:r w:rsidR="00E82B8B">
        <w:br/>
      </w:r>
      <w:r w:rsidR="00593FF3" w:rsidRPr="00E30B94">
        <w:t xml:space="preserve">w jakikolwiek inny sposób na dyskach i innych formach przechowywania dokumentów </w:t>
      </w:r>
      <w:r w:rsidR="00E82B8B">
        <w:br/>
      </w:r>
      <w:r w:rsidR="00593FF3" w:rsidRPr="00E30B94">
        <w:t>w formie elektronicznej</w:t>
      </w:r>
      <w:r w:rsidRPr="00E30B94">
        <w:t xml:space="preserve">. </w:t>
      </w:r>
      <w:r w:rsidRPr="00E30B94">
        <w:rPr>
          <w:b/>
        </w:rPr>
        <w:t xml:space="preserve"> </w:t>
      </w:r>
      <w:r w:rsidRPr="00E30B94">
        <w:t xml:space="preserve">  </w:t>
      </w:r>
    </w:p>
    <w:p w14:paraId="2E4EA61E" w14:textId="63461BC1" w:rsidR="002A46A6" w:rsidRPr="00E30B94" w:rsidRDefault="0024133E" w:rsidP="006F50B6">
      <w:pPr>
        <w:numPr>
          <w:ilvl w:val="0"/>
          <w:numId w:val="22"/>
        </w:numPr>
        <w:spacing w:after="0" w:line="276" w:lineRule="auto"/>
        <w:ind w:right="467" w:hanging="427"/>
      </w:pPr>
      <w:r w:rsidRPr="00E30B94">
        <w:t>Partner, o ile nic innego nie wynika z obowiązujących przepisów prawa, uprawniony jest do zachowania po jednym egzemplarzu Informacji</w:t>
      </w:r>
      <w:r w:rsidR="006F50B6">
        <w:t xml:space="preserve"> Poufnych, dla celów dowodowych </w:t>
      </w:r>
      <w:r w:rsidRPr="00E30B94">
        <w:t>i archiwizacyjnych, pod warun</w:t>
      </w:r>
      <w:r w:rsidR="006F50B6">
        <w:t xml:space="preserve">kiem ich zabezpieczenia zgodnie </w:t>
      </w:r>
      <w:r w:rsidR="006F50B6">
        <w:br/>
      </w:r>
      <w:r w:rsidRPr="00E30B94">
        <w:t xml:space="preserve">z niniejsza Umową.  </w:t>
      </w:r>
    </w:p>
    <w:p w14:paraId="452977EE" w14:textId="77777777" w:rsidR="0024133E" w:rsidRDefault="0024133E" w:rsidP="006F50B6">
      <w:pPr>
        <w:spacing w:after="0" w:line="276" w:lineRule="auto"/>
        <w:ind w:left="436" w:right="467" w:firstLine="0"/>
      </w:pPr>
    </w:p>
    <w:p w14:paraId="188556F2" w14:textId="65235D74" w:rsidR="002A46A6" w:rsidRDefault="00E82B8B" w:rsidP="006F50B6">
      <w:pPr>
        <w:pStyle w:val="Nagwek2"/>
        <w:spacing w:after="0" w:line="276" w:lineRule="auto"/>
        <w:ind w:left="215" w:right="467"/>
      </w:pPr>
      <w:r>
        <w:t>§</w:t>
      </w:r>
      <w:r w:rsidR="001962D6">
        <w:t xml:space="preserve">6 </w:t>
      </w:r>
      <w:r w:rsidR="0024133E">
        <w:t>Odpowiedzialność (Kary umowne)</w:t>
      </w:r>
      <w:r w:rsidR="0024133E">
        <w:rPr>
          <w:b w:val="0"/>
        </w:rPr>
        <w:t xml:space="preserve"> </w:t>
      </w:r>
    </w:p>
    <w:p w14:paraId="4E65493F" w14:textId="73D27E72" w:rsidR="002A46A6" w:rsidRDefault="000F6174" w:rsidP="006F50B6">
      <w:pPr>
        <w:numPr>
          <w:ilvl w:val="0"/>
          <w:numId w:val="9"/>
        </w:numPr>
        <w:spacing w:after="0" w:line="276" w:lineRule="auto"/>
        <w:ind w:right="467" w:hanging="427"/>
      </w:pPr>
      <w:r>
        <w:t xml:space="preserve">W </w:t>
      </w:r>
      <w:r w:rsidR="0024133E">
        <w:t xml:space="preserve">przypadku naruszenia przez </w:t>
      </w:r>
      <w:r w:rsidR="0024133E" w:rsidRPr="0024133E">
        <w:t>Partnera</w:t>
      </w:r>
      <w:r w:rsidR="0024133E">
        <w:t xml:space="preserve"> </w:t>
      </w:r>
      <w:r>
        <w:t xml:space="preserve">postanowień § 2, </w:t>
      </w:r>
      <w:r w:rsidRPr="007B3067">
        <w:t xml:space="preserve">§ </w:t>
      </w:r>
      <w:r>
        <w:t xml:space="preserve">3 oraz </w:t>
      </w:r>
      <w:r w:rsidRPr="007B3067">
        <w:t xml:space="preserve">§ </w:t>
      </w:r>
      <w:r>
        <w:t>4</w:t>
      </w:r>
      <w:r w:rsidRPr="0086443B">
        <w:t xml:space="preserve"> </w:t>
      </w:r>
      <w:r w:rsidR="0024133E">
        <w:t>Umowy, będzie on zobowiązany do zapłat</w:t>
      </w:r>
      <w:r w:rsidR="00E82B8B">
        <w:t xml:space="preserve">y na rzecz TAURON kary umownej </w:t>
      </w:r>
      <w:r w:rsidR="0024133E">
        <w:t xml:space="preserve">w wysokości </w:t>
      </w:r>
      <w:r w:rsidR="0058412F">
        <w:rPr>
          <w:b/>
        </w:rPr>
        <w:t>5</w:t>
      </w:r>
      <w:r w:rsidR="00E82B8B">
        <w:rPr>
          <w:b/>
        </w:rPr>
        <w:t>0</w:t>
      </w:r>
      <w:r w:rsidR="00DE474B" w:rsidRPr="00AB3E35">
        <w:rPr>
          <w:b/>
        </w:rPr>
        <w:t> 000,00 zł</w:t>
      </w:r>
      <w:r w:rsidR="00DE474B">
        <w:rPr>
          <w:b/>
        </w:rPr>
        <w:t xml:space="preserve"> </w:t>
      </w:r>
      <w:r w:rsidR="00DE474B" w:rsidRPr="00AB3E35">
        <w:rPr>
          <w:b/>
        </w:rPr>
        <w:t xml:space="preserve"> (słownie: </w:t>
      </w:r>
      <w:r w:rsidR="0058412F">
        <w:rPr>
          <w:b/>
        </w:rPr>
        <w:t>pięćdziesiąt</w:t>
      </w:r>
      <w:r w:rsidR="00DE474B" w:rsidRPr="00AB3E35">
        <w:rPr>
          <w:b/>
        </w:rPr>
        <w:t xml:space="preserve"> tysięcy złotych)</w:t>
      </w:r>
      <w:r w:rsidR="0024133E">
        <w:t xml:space="preserve"> za każde naruszenie, w terminie 7 dni od dnia doręczenia wezwania do zapłaty przez TAURON. Wezwanie do zapłaty należy przesłać Partnerowi w formie pisemnej, przesyłką polecona za potwierdzeniem odbioru wraz ze wskazaniem naruszenia Umowy. Zapłaty należy dokonać na rachunek bankowy TAURON wskazany w wezwaniu do zapłaty.  </w:t>
      </w:r>
    </w:p>
    <w:p w14:paraId="72F202A1" w14:textId="48995B1F" w:rsidR="002A46A6" w:rsidRDefault="0024133E" w:rsidP="006F50B6">
      <w:pPr>
        <w:numPr>
          <w:ilvl w:val="0"/>
          <w:numId w:val="9"/>
        </w:numPr>
        <w:spacing w:after="0" w:line="276" w:lineRule="auto"/>
        <w:ind w:right="467" w:hanging="427"/>
      </w:pPr>
      <w:r>
        <w:t xml:space="preserve">W przypadku, gdy szkoda wyrządzona TAURON przez Partnera, przewyższa kwotę naliczonych kar umownych, TAURON jest uprawniony do dochodzenia od Partnera odszkodowania przewyższającego wysokość kary umownej na zasadach ogólnych określonych  w Kodeksie cywilnym.  </w:t>
      </w:r>
    </w:p>
    <w:p w14:paraId="495BC0C4" w14:textId="24384DA5" w:rsidR="002A46A6" w:rsidRDefault="00F77796" w:rsidP="006F50B6">
      <w:pPr>
        <w:numPr>
          <w:ilvl w:val="0"/>
          <w:numId w:val="9"/>
        </w:numPr>
        <w:spacing w:after="0" w:line="276" w:lineRule="auto"/>
        <w:ind w:right="467" w:hanging="427"/>
      </w:pPr>
      <w:r w:rsidRPr="00E8572A">
        <w:t xml:space="preserve">Kary umowne płatne będą w terminie </w:t>
      </w:r>
      <w:r w:rsidR="00E30B94">
        <w:t>14</w:t>
      </w:r>
      <w:r w:rsidRPr="00E8572A">
        <w:t xml:space="preserve"> od daty wystawieni</w:t>
      </w:r>
      <w:r w:rsidR="00B52E44">
        <w:t>a</w:t>
      </w:r>
      <w:r w:rsidRPr="00E8572A">
        <w:t xml:space="preserve"> noty obciążeniowej przez stronę uprawnioną do jej wystawienia.</w:t>
      </w:r>
    </w:p>
    <w:p w14:paraId="1F077C4C" w14:textId="77777777" w:rsidR="00E82B8B" w:rsidRDefault="00E82B8B" w:rsidP="006F50B6">
      <w:pPr>
        <w:spacing w:after="0" w:line="276" w:lineRule="auto"/>
        <w:ind w:left="436" w:right="467" w:firstLine="0"/>
      </w:pPr>
    </w:p>
    <w:p w14:paraId="5FFEF6CB" w14:textId="1B690D75" w:rsidR="002A46A6" w:rsidRDefault="00E82B8B" w:rsidP="006F50B6">
      <w:pPr>
        <w:pStyle w:val="Nagwek2"/>
        <w:spacing w:after="0" w:line="276" w:lineRule="auto"/>
        <w:ind w:left="215" w:right="467"/>
      </w:pPr>
      <w:r>
        <w:t>§</w:t>
      </w:r>
      <w:r w:rsidR="0024133E">
        <w:t>7  Ochrona danych osobowych</w:t>
      </w:r>
      <w:r w:rsidR="0024133E">
        <w:rPr>
          <w:b w:val="0"/>
        </w:rPr>
        <w:t xml:space="preserve"> </w:t>
      </w:r>
    </w:p>
    <w:p w14:paraId="253C4EF1" w14:textId="4217C9EC" w:rsidR="00442E45" w:rsidRPr="002D45B8" w:rsidRDefault="00442E45" w:rsidP="006F50B6">
      <w:pPr>
        <w:numPr>
          <w:ilvl w:val="0"/>
          <w:numId w:val="19"/>
        </w:numPr>
        <w:spacing w:after="0" w:line="276" w:lineRule="auto"/>
        <w:ind w:right="467" w:hanging="427"/>
      </w:pPr>
      <w:r w:rsidRPr="002D45B8">
        <w:t xml:space="preserve">Jeżeli wykonanie niniejszej Umowy będzie wiązać się z jakimikolwiek operacjami na danych osobowych, Strony zobowiązują się postępować w tym zakresie zgodnie </w:t>
      </w:r>
      <w:r w:rsidR="00E82B8B">
        <w:br/>
      </w:r>
      <w:r w:rsidRPr="002D45B8">
        <w:t xml:space="preserve">z obowiązującymi przepisami dotyczącymi ochrony danych osobowych, tj. </w:t>
      </w:r>
      <w:r w:rsidR="006F50B6">
        <w:br/>
      </w:r>
      <w:r w:rsidRPr="002D45B8">
        <w:t xml:space="preserve">w szczególności przepisami rozporządzenia Parlamentu Europejskiego i Rady (EU) 2016/679 z dnia 27 kwietnia 2016 r. w sprawie ochrony osób fizycznych w związku </w:t>
      </w:r>
      <w:r w:rsidR="00E82B8B">
        <w:br/>
      </w:r>
      <w:r w:rsidRPr="002D45B8">
        <w:t>z przetwarzaniem danych osobowych i w sprawie swobodnego przepływu takich danych oraz uchylenia dyrektywy 95/46/WE (ogólne rozporządzenie o ochronie danych) (dalej: „RODO”) – a także przepisami ustawy z dnia 10 maja 2018 r. o ochronie danych osobowych, a w razie zastąpienia jej inną ustawą – ustawy, która ją zastąpi.</w:t>
      </w:r>
    </w:p>
    <w:p w14:paraId="15AD4AB2" w14:textId="77777777" w:rsidR="00442E45" w:rsidRPr="002D45B8" w:rsidRDefault="00442E45" w:rsidP="006F50B6">
      <w:pPr>
        <w:numPr>
          <w:ilvl w:val="0"/>
          <w:numId w:val="19"/>
        </w:numPr>
        <w:spacing w:after="0" w:line="276" w:lineRule="auto"/>
        <w:ind w:right="467" w:hanging="427"/>
      </w:pPr>
      <w:r w:rsidRPr="002D45B8">
        <w:t>W związku z zawarciem, realizacją i monitorowaniem wykonywania Umowy każda ze Stron będzie przetwarzać dane osobowe osób zatrudnianych przez drugą Stronę lub współpracujących z drugą Stroną na innej podstawie, które zostaną  jej udostępnione przez drugą Stronę.</w:t>
      </w:r>
    </w:p>
    <w:p w14:paraId="34174BA8" w14:textId="77777777" w:rsidR="00442E45" w:rsidRDefault="00442E45" w:rsidP="006F50B6">
      <w:pPr>
        <w:numPr>
          <w:ilvl w:val="0"/>
          <w:numId w:val="19"/>
        </w:numPr>
        <w:spacing w:after="0" w:line="276" w:lineRule="auto"/>
        <w:ind w:right="467" w:hanging="427"/>
      </w:pPr>
      <w:r w:rsidRPr="002D45B8">
        <w:t>Istotne informacje o zasadach przetwarzania przez Strony danych osobowych osób,</w:t>
      </w:r>
      <w:r w:rsidRPr="002D45B8">
        <w:br/>
        <w:t>o których mowa w ust. 2, oraz o przysługujących tym osobom prawach w związku</w:t>
      </w:r>
      <w:r w:rsidRPr="002D45B8">
        <w:br/>
      </w:r>
      <w:r w:rsidRPr="004E1EE8">
        <w:t>z przetwarzaniem ich danych osobowych dostępne są:</w:t>
      </w:r>
    </w:p>
    <w:p w14:paraId="65EDDCF0" w14:textId="108E2AE6" w:rsidR="00F77796" w:rsidRPr="00750929" w:rsidRDefault="00442E45" w:rsidP="006F50B6">
      <w:pPr>
        <w:pStyle w:val="Akapitzlist"/>
        <w:numPr>
          <w:ilvl w:val="0"/>
          <w:numId w:val="20"/>
        </w:numPr>
        <w:spacing w:line="276" w:lineRule="auto"/>
        <w:ind w:left="427" w:right="467" w:firstLine="0"/>
        <w:contextualSpacing/>
        <w:rPr>
          <w:rFonts w:ascii="Arial" w:hAnsi="Arial" w:cs="Arial"/>
          <w:sz w:val="22"/>
          <w:szCs w:val="22"/>
        </w:rPr>
      </w:pPr>
      <w:r w:rsidRPr="00D374D7">
        <w:rPr>
          <w:rFonts w:ascii="Arial" w:hAnsi="Arial" w:cs="Arial"/>
          <w:sz w:val="22"/>
          <w:szCs w:val="22"/>
        </w:rPr>
        <w:t>Od TAURON na stronie internetowej pod adresem:</w:t>
      </w:r>
      <w:r w:rsidR="00DE474B" w:rsidRPr="00DE474B">
        <w:rPr>
          <w:rFonts w:ascii="Arial" w:eastAsiaTheme="minorEastAsia" w:hAnsi="Arial" w:cs="Arial"/>
        </w:rPr>
        <w:t xml:space="preserve"> </w:t>
      </w:r>
      <w:hyperlink r:id="rId17" w:history="1">
        <w:r w:rsidR="00DE474B" w:rsidRPr="00DE474B">
          <w:rPr>
            <w:rFonts w:ascii="Arial" w:eastAsiaTheme="minorEastAsia" w:hAnsi="Arial" w:cs="Arial"/>
            <w:color w:val="0000FF"/>
            <w:sz w:val="22"/>
            <w:szCs w:val="22"/>
            <w:u w:val="single"/>
          </w:rPr>
          <w:t>https://www.tauron-ekoenergia.pl/rodo</w:t>
        </w:r>
      </w:hyperlink>
      <w:r w:rsidR="00DE474B" w:rsidRPr="00DE474B">
        <w:rPr>
          <w:rFonts w:ascii="Arial" w:eastAsiaTheme="minorEastAsia" w:hAnsi="Arial" w:cs="Arial"/>
          <w:sz w:val="22"/>
          <w:szCs w:val="22"/>
        </w:rPr>
        <w:t>.</w:t>
      </w:r>
    </w:p>
    <w:p w14:paraId="6330D170" w14:textId="77777777" w:rsidR="00DE474B" w:rsidRDefault="00442E45" w:rsidP="006F50B6">
      <w:pPr>
        <w:pStyle w:val="Akapitzlist"/>
        <w:numPr>
          <w:ilvl w:val="0"/>
          <w:numId w:val="20"/>
        </w:numPr>
        <w:spacing w:line="276" w:lineRule="auto"/>
        <w:ind w:left="427" w:right="467" w:firstLine="0"/>
        <w:contextualSpacing/>
        <w:jc w:val="both"/>
        <w:rPr>
          <w:rFonts w:ascii="Arial" w:hAnsi="Arial" w:cs="Arial"/>
          <w:sz w:val="22"/>
          <w:szCs w:val="22"/>
        </w:rPr>
      </w:pPr>
      <w:r w:rsidRPr="00D374D7">
        <w:rPr>
          <w:rFonts w:ascii="Arial" w:hAnsi="Arial" w:cs="Arial"/>
          <w:sz w:val="22"/>
          <w:szCs w:val="22"/>
        </w:rPr>
        <w:t xml:space="preserve">Od Partnera: na stronie internetowej: ……. </w:t>
      </w:r>
    </w:p>
    <w:p w14:paraId="5CD5700E" w14:textId="0CBC5677" w:rsidR="00442E45" w:rsidRDefault="00442E45" w:rsidP="006F50B6">
      <w:pPr>
        <w:pStyle w:val="Akapitzlist"/>
        <w:spacing w:line="276" w:lineRule="auto"/>
        <w:ind w:left="427" w:right="467"/>
        <w:jc w:val="both"/>
        <w:rPr>
          <w:rFonts w:ascii="Arial" w:hAnsi="Arial" w:cs="Arial"/>
        </w:rPr>
      </w:pPr>
      <w:r w:rsidRPr="00D374D7">
        <w:rPr>
          <w:rFonts w:ascii="Arial" w:hAnsi="Arial" w:cs="Arial"/>
          <w:sz w:val="22"/>
          <w:szCs w:val="22"/>
        </w:rPr>
        <w:lastRenderedPageBreak/>
        <w:t xml:space="preserve">Strony są zobowiązane poinformować te osoby o miejscu udostępnienia informacji, </w:t>
      </w:r>
      <w:r w:rsidR="00E82B8B">
        <w:rPr>
          <w:rFonts w:ascii="Arial" w:hAnsi="Arial" w:cs="Arial"/>
          <w:sz w:val="22"/>
          <w:szCs w:val="22"/>
        </w:rPr>
        <w:br/>
      </w:r>
      <w:r w:rsidRPr="00D374D7">
        <w:rPr>
          <w:rFonts w:ascii="Arial" w:hAnsi="Arial" w:cs="Arial"/>
          <w:sz w:val="22"/>
          <w:szCs w:val="22"/>
        </w:rPr>
        <w:t>o których mowa w zdaniu poprzednim</w:t>
      </w:r>
      <w:r w:rsidRPr="004E1EE8">
        <w:rPr>
          <w:rFonts w:ascii="Arial" w:hAnsi="Arial" w:cs="Arial"/>
        </w:rPr>
        <w:t>.</w:t>
      </w:r>
    </w:p>
    <w:p w14:paraId="0338A1F4" w14:textId="7216E9F7" w:rsidR="00442E45" w:rsidRPr="002D45B8" w:rsidRDefault="00442E45" w:rsidP="006F50B6">
      <w:pPr>
        <w:numPr>
          <w:ilvl w:val="0"/>
          <w:numId w:val="19"/>
        </w:numPr>
        <w:spacing w:after="0" w:line="276" w:lineRule="auto"/>
        <w:ind w:right="467" w:hanging="427"/>
      </w:pPr>
      <w:r w:rsidRPr="002D45B8">
        <w:t xml:space="preserve">Wzajemne udostępnienie przez każdą ze Stron drugiej Stronie danych osobowych, </w:t>
      </w:r>
      <w:r w:rsidR="00E82B8B">
        <w:br/>
      </w:r>
      <w:r w:rsidRPr="002D45B8">
        <w:t xml:space="preserve">o których mowa w ust. 2, następuje wyłączenie w celu zawarcia, realizacji </w:t>
      </w:r>
      <w:r w:rsidR="006F50B6">
        <w:br/>
      </w:r>
      <w:r w:rsidRPr="002D45B8">
        <w:t xml:space="preserve">i monitorowania wykonywania Umowy  i nie następuje w celu ich powierzenia do przetwarzania drugiej Stronie. Każda ze Stron przyjmuje do wiadomości, że jeśli będzie dokonywać przetwarzania udostępnionych przez drugą Stronę danych osobowych </w:t>
      </w:r>
      <w:r w:rsidR="006F50B6">
        <w:br/>
      </w:r>
      <w:r w:rsidRPr="002D45B8">
        <w:t xml:space="preserve">w innym celu, lub będzie zbierać  inne dane osobowe od osób, o których mowa w ust. 2 lub je przetwarzać, będzie w tym zakresie administratorem takich danych </w:t>
      </w:r>
      <w:r w:rsidR="006F50B6">
        <w:br/>
      </w:r>
      <w:r w:rsidRPr="002D45B8">
        <w:t>i zobowiązana będzie wypełnić wszystkie obowiązki administratora danych osobowych wynikające z przepisów o ochronie danych osobowych. Żadna ze Stron nie będzie ponosić odpowiedzialności za niezgodne z przepisami działania i zaniechania drugiej Strony w zakresie ww. obowiązków.</w:t>
      </w:r>
    </w:p>
    <w:p w14:paraId="3CCBA639" w14:textId="42A2F473" w:rsidR="0087077B" w:rsidRPr="0073009C" w:rsidRDefault="00442E45" w:rsidP="006F50B6">
      <w:pPr>
        <w:numPr>
          <w:ilvl w:val="0"/>
          <w:numId w:val="19"/>
        </w:numPr>
        <w:spacing w:after="0" w:line="276" w:lineRule="auto"/>
        <w:ind w:right="467" w:hanging="427"/>
      </w:pPr>
      <w:r w:rsidRPr="002D45B8">
        <w:t>Jeżeli wykonanie niniejszej Umowy będzie wiązać się z koniecznością powierzenia przetwarzania danych osobowych, Strony zawrą odrębną umowę powierzenia przetwarzania danych osobowych.</w:t>
      </w:r>
    </w:p>
    <w:p w14:paraId="0CD7CCCB" w14:textId="2D65756B" w:rsidR="002A46A6" w:rsidRDefault="0024133E" w:rsidP="006F50B6">
      <w:pPr>
        <w:spacing w:after="0" w:line="276" w:lineRule="auto"/>
        <w:ind w:left="0" w:right="467" w:firstLine="0"/>
      </w:pPr>
      <w:r>
        <w:t xml:space="preserve">  </w:t>
      </w:r>
    </w:p>
    <w:p w14:paraId="3F596AD9" w14:textId="1309D11A" w:rsidR="006F6D55" w:rsidRPr="006F6D55" w:rsidRDefault="00E82B8B" w:rsidP="006F50B6">
      <w:pPr>
        <w:keepNext/>
        <w:tabs>
          <w:tab w:val="left" w:pos="9072"/>
        </w:tabs>
        <w:spacing w:after="0" w:line="276" w:lineRule="auto"/>
        <w:ind w:left="0" w:right="467" w:firstLine="0"/>
        <w:jc w:val="center"/>
        <w:outlineLvl w:val="0"/>
        <w:rPr>
          <w:rFonts w:eastAsia="SimSun"/>
          <w:b/>
          <w:caps/>
          <w:color w:val="auto"/>
          <w:kern w:val="28"/>
          <w:lang w:eastAsia="en-US"/>
        </w:rPr>
      </w:pPr>
      <w:r>
        <w:rPr>
          <w:rFonts w:eastAsia="SimSun"/>
          <w:b/>
          <w:caps/>
          <w:color w:val="auto"/>
          <w:kern w:val="28"/>
          <w:lang w:eastAsia="en-US"/>
        </w:rPr>
        <w:t>§</w:t>
      </w:r>
      <w:r w:rsidR="006F6D55">
        <w:rPr>
          <w:rFonts w:eastAsia="SimSun"/>
          <w:b/>
          <w:caps/>
          <w:color w:val="auto"/>
          <w:kern w:val="28"/>
          <w:lang w:eastAsia="en-US"/>
        </w:rPr>
        <w:t>8</w:t>
      </w:r>
      <w:r w:rsidR="006F6D55" w:rsidRPr="006F6D55">
        <w:rPr>
          <w:rFonts w:eastAsia="SimSun"/>
          <w:b/>
          <w:caps/>
          <w:color w:val="auto"/>
          <w:kern w:val="28"/>
          <w:lang w:eastAsia="en-US"/>
        </w:rPr>
        <w:t xml:space="preserve"> </w:t>
      </w:r>
      <w:r w:rsidR="006F6D55" w:rsidRPr="006F6D55">
        <w:rPr>
          <w:b/>
        </w:rPr>
        <w:t xml:space="preserve">Zawiadomienia  </w:t>
      </w:r>
    </w:p>
    <w:p w14:paraId="6464DAE6" w14:textId="77777777" w:rsidR="006F6D55" w:rsidRPr="006F6D55" w:rsidRDefault="006F6D55" w:rsidP="006F50B6">
      <w:pPr>
        <w:numPr>
          <w:ilvl w:val="0"/>
          <w:numId w:val="15"/>
        </w:numPr>
        <w:tabs>
          <w:tab w:val="left" w:pos="9072"/>
        </w:tabs>
        <w:spacing w:after="0" w:line="276" w:lineRule="auto"/>
        <w:ind w:left="426" w:right="467" w:hanging="426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 xml:space="preserve">Jeżeli Strony nie postanowiły inaczej, wszelkie zawiadomienia kierowane przez Strony do innej Strony lub Stron będą uważane za prawidłowo przekazane, jeżeli zostaną sporządzone w formie pisemnej i doręczone osobiście za potwierdzeniem odbioru, za pośrednictwem listu poleconego lub poczty kurierskiej. Zawiadomienia mogą być również przesłane pocztą elektroniczną z równoczesnym przesłaniem kopii zawiadomienia listem poleconym lub pocztą kurierską. Zawiadomienie przesłane pocztą elektroniczną uważane będzie za doręczone następnego dnia po jego wysłaniu. </w:t>
      </w:r>
    </w:p>
    <w:p w14:paraId="0C2EA21E" w14:textId="77777777" w:rsidR="006F6D55" w:rsidRPr="006F6D55" w:rsidRDefault="006F6D55" w:rsidP="006F50B6">
      <w:pPr>
        <w:numPr>
          <w:ilvl w:val="0"/>
          <w:numId w:val="15"/>
        </w:numPr>
        <w:tabs>
          <w:tab w:val="left" w:pos="9072"/>
        </w:tabs>
        <w:spacing w:after="0" w:line="276" w:lineRule="auto"/>
        <w:ind w:left="426" w:right="467" w:hanging="426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>Powyższe postanowienia nie wykluczają możliwości porozumiewania się przez Strony w bieżących, roboczych kontaktach telefonicznie, pocztą elektroniczną lub w innej formie, bez zachowania przewidzianych wyżej rygorów formalnych i technicznych oraz bez waloru domniemania doręczenia zawiadomienia.</w:t>
      </w:r>
    </w:p>
    <w:p w14:paraId="740E1656" w14:textId="77777777" w:rsidR="006F6D55" w:rsidRPr="006F6D55" w:rsidRDefault="006F6D55" w:rsidP="006F50B6">
      <w:pPr>
        <w:numPr>
          <w:ilvl w:val="0"/>
          <w:numId w:val="15"/>
        </w:numPr>
        <w:tabs>
          <w:tab w:val="left" w:pos="9072"/>
        </w:tabs>
        <w:spacing w:after="0" w:line="276" w:lineRule="auto"/>
        <w:ind w:left="426" w:right="467" w:hanging="426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>Powyższe nie uchybia powoływaniu się przez adresata zawiadomienia na otrzymanie zawiadomienia niezależnie od tego, czy dochowano powyższych wymogów, pod warunkiem, że nastąpiło ono w formie pisemnej lub za pomocą poczty elektronicznej oraz powoływaniu się przez nadawcę na doręczenie zawiadomienia, jeżeli adresat przyzna jego otrzymanie.</w:t>
      </w:r>
    </w:p>
    <w:p w14:paraId="1C92B929" w14:textId="4A44C82F" w:rsidR="00E30B94" w:rsidRPr="00E30B94" w:rsidRDefault="006F6D55" w:rsidP="006F50B6">
      <w:pPr>
        <w:numPr>
          <w:ilvl w:val="0"/>
          <w:numId w:val="15"/>
        </w:numPr>
        <w:tabs>
          <w:tab w:val="left" w:pos="9072"/>
        </w:tabs>
        <w:spacing w:after="0" w:line="276" w:lineRule="auto"/>
        <w:ind w:left="426" w:right="467" w:hanging="426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>Doręczenia będą do</w:t>
      </w:r>
      <w:r w:rsidR="00E30B94">
        <w:rPr>
          <w:rFonts w:eastAsia="MS Mincho"/>
          <w:color w:val="auto"/>
          <w:lang w:eastAsia="ja-JP"/>
        </w:rPr>
        <w:t>konywane pod następujące adresy:</w:t>
      </w:r>
    </w:p>
    <w:p w14:paraId="7DE7044F" w14:textId="7BB31694" w:rsidR="006F6D55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b/>
          <w:color w:val="auto"/>
          <w:lang w:eastAsia="ja-JP"/>
        </w:rPr>
      </w:pPr>
      <w:r w:rsidRPr="006F6D55">
        <w:rPr>
          <w:rFonts w:eastAsia="MS Mincho"/>
          <w:b/>
          <w:color w:val="auto"/>
          <w:lang w:eastAsia="ja-JP"/>
        </w:rPr>
        <w:t>TAURON:</w:t>
      </w:r>
    </w:p>
    <w:p w14:paraId="2076296C" w14:textId="06754629" w:rsidR="00E30B94" w:rsidRPr="006F6D55" w:rsidRDefault="00E30B94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b/>
          <w:color w:val="auto"/>
          <w:lang w:eastAsia="ja-JP"/>
        </w:rPr>
      </w:pPr>
      <w:r>
        <w:rPr>
          <w:rFonts w:eastAsia="MS Mincho"/>
          <w:b/>
          <w:color w:val="auto"/>
          <w:lang w:eastAsia="ja-JP"/>
        </w:rPr>
        <w:t>TAURON Ekoenergia sp. z o.o.</w:t>
      </w:r>
    </w:p>
    <w:p w14:paraId="229D570B" w14:textId="0F9D271F" w:rsidR="006F6D55" w:rsidRPr="006F6D55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 xml:space="preserve">ul. </w:t>
      </w:r>
      <w:r w:rsidR="00E30B94">
        <w:rPr>
          <w:rFonts w:eastAsia="MS Mincho"/>
          <w:color w:val="auto"/>
          <w:lang w:eastAsia="ja-JP"/>
        </w:rPr>
        <w:t>Obrońców Pokoju 2b</w:t>
      </w:r>
    </w:p>
    <w:p w14:paraId="0920FCB8" w14:textId="77777777" w:rsidR="006F6D55" w:rsidRPr="006F6D55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 xml:space="preserve">Do wiadomości: </w:t>
      </w:r>
    </w:p>
    <w:p w14:paraId="7ABA54D9" w14:textId="60FAD88C" w:rsidR="006F6D55" w:rsidRPr="001E0D6E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val="en-US" w:eastAsia="ja-JP"/>
        </w:rPr>
      </w:pPr>
      <w:r w:rsidRPr="001E0D6E">
        <w:rPr>
          <w:rFonts w:eastAsia="MS Mincho"/>
          <w:color w:val="auto"/>
          <w:lang w:val="en-US" w:eastAsia="ja-JP"/>
        </w:rPr>
        <w:t xml:space="preserve">Tel: +48 </w:t>
      </w:r>
      <w:r w:rsidR="00E30B94">
        <w:rPr>
          <w:rFonts w:eastAsia="MS Mincho"/>
          <w:color w:val="auto"/>
          <w:lang w:val="en-US" w:eastAsia="ja-JP"/>
        </w:rPr>
        <w:t>75 75 46 800</w:t>
      </w:r>
    </w:p>
    <w:p w14:paraId="53551F39" w14:textId="5922D84D" w:rsidR="006F6D55" w:rsidRPr="00E30B94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val="en-US" w:eastAsia="ja-JP"/>
        </w:rPr>
      </w:pPr>
      <w:r w:rsidRPr="001E0D6E">
        <w:rPr>
          <w:rFonts w:eastAsia="MS Mincho"/>
          <w:color w:val="auto"/>
          <w:lang w:val="en-US" w:eastAsia="ja-JP"/>
        </w:rPr>
        <w:t xml:space="preserve">e-mail: </w:t>
      </w:r>
      <w:hyperlink r:id="rId18" w:history="1">
        <w:r w:rsidR="0096473A" w:rsidRPr="00510269">
          <w:rPr>
            <w:rStyle w:val="Hipercze"/>
            <w:rFonts w:eastAsia="MS Mincho"/>
            <w:lang w:val="en-US" w:eastAsia="ja-JP"/>
          </w:rPr>
          <w:t>te.sekretariat@tauron.pl</w:t>
        </w:r>
      </w:hyperlink>
      <w:r w:rsidR="0096473A">
        <w:rPr>
          <w:rFonts w:eastAsia="MS Mincho"/>
          <w:color w:val="auto"/>
          <w:lang w:val="en-US" w:eastAsia="ja-JP"/>
        </w:rPr>
        <w:t xml:space="preserve"> </w:t>
      </w:r>
    </w:p>
    <w:p w14:paraId="039BA47A" w14:textId="77777777" w:rsidR="006F6D55" w:rsidRPr="001E0D6E" w:rsidRDefault="006F6D55" w:rsidP="006F50B6">
      <w:pPr>
        <w:tabs>
          <w:tab w:val="left" w:pos="9072"/>
        </w:tabs>
        <w:spacing w:after="0" w:line="276" w:lineRule="auto"/>
        <w:ind w:left="708" w:right="467" w:firstLine="0"/>
        <w:rPr>
          <w:rFonts w:eastAsia="MS Mincho"/>
          <w:b/>
          <w:color w:val="auto"/>
          <w:lang w:val="en-US" w:eastAsia="ja-JP"/>
        </w:rPr>
      </w:pPr>
      <w:r w:rsidRPr="001E0D6E">
        <w:rPr>
          <w:rFonts w:eastAsia="MS Mincho"/>
          <w:b/>
          <w:color w:val="auto"/>
          <w:lang w:val="en-US" w:eastAsia="ja-JP"/>
        </w:rPr>
        <w:t>Partner:</w:t>
      </w:r>
    </w:p>
    <w:p w14:paraId="05019CD6" w14:textId="1796B75B" w:rsidR="006F6D55" w:rsidRPr="001E0D6E" w:rsidRDefault="00E82B8B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val="en-US" w:eastAsia="ja-JP"/>
        </w:rPr>
      </w:pPr>
      <w:r>
        <w:rPr>
          <w:rFonts w:eastAsia="MS Mincho"/>
          <w:color w:val="auto"/>
          <w:lang w:val="en-US" w:eastAsia="ja-JP"/>
        </w:rPr>
        <w:t>ul</w:t>
      </w:r>
      <w:r w:rsidR="006F6D55" w:rsidRPr="001E0D6E">
        <w:rPr>
          <w:rFonts w:eastAsia="MS Mincho"/>
          <w:color w:val="auto"/>
          <w:lang w:val="en-US" w:eastAsia="ja-JP"/>
        </w:rPr>
        <w:t xml:space="preserve">. ………, ……… </w:t>
      </w:r>
    </w:p>
    <w:p w14:paraId="29EA8048" w14:textId="77777777" w:rsidR="006F6D55" w:rsidRPr="006F6D55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 xml:space="preserve">Do wiadomości: </w:t>
      </w:r>
    </w:p>
    <w:p w14:paraId="24480906" w14:textId="77777777" w:rsidR="006F6D55" w:rsidRPr="006F6D55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>Pan/Pani …………….</w:t>
      </w:r>
    </w:p>
    <w:p w14:paraId="7A8EEDDD" w14:textId="77777777" w:rsidR="006F6D55" w:rsidRPr="006F6D55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>Tel: +48 ………………..</w:t>
      </w:r>
    </w:p>
    <w:p w14:paraId="63915EA8" w14:textId="7C72971D" w:rsidR="006F6D55" w:rsidRPr="006F6D55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 xml:space="preserve">e-mail: ….@....... </w:t>
      </w:r>
    </w:p>
    <w:p w14:paraId="5AE94DEA" w14:textId="6674B73A" w:rsidR="006F6D55" w:rsidRPr="006F6D55" w:rsidRDefault="006F6D55" w:rsidP="006F50B6">
      <w:pPr>
        <w:tabs>
          <w:tab w:val="left" w:pos="9072"/>
        </w:tabs>
        <w:spacing w:after="0" w:line="276" w:lineRule="auto"/>
        <w:ind w:left="720" w:right="467" w:firstLine="0"/>
        <w:rPr>
          <w:rFonts w:eastAsia="MS Mincho"/>
          <w:color w:val="auto"/>
          <w:lang w:eastAsia="ja-JP"/>
        </w:rPr>
      </w:pPr>
      <w:r w:rsidRPr="006F6D55">
        <w:rPr>
          <w:rFonts w:eastAsia="MS Mincho"/>
          <w:color w:val="auto"/>
          <w:lang w:eastAsia="ja-JP"/>
        </w:rPr>
        <w:t xml:space="preserve">- przy czym powyższe dane będą uważane za prawidłowe dla skutecznego doręczenia, dopóki Strona nie zawiadomi pozostałych Stron o ich zmianie </w:t>
      </w:r>
      <w:r w:rsidR="006F50B6">
        <w:rPr>
          <w:rFonts w:eastAsia="MS Mincho"/>
          <w:color w:val="auto"/>
          <w:lang w:eastAsia="ja-JP"/>
        </w:rPr>
        <w:br/>
      </w:r>
      <w:r w:rsidRPr="006F6D55">
        <w:rPr>
          <w:rFonts w:eastAsia="MS Mincho"/>
          <w:color w:val="auto"/>
          <w:lang w:eastAsia="ja-JP"/>
        </w:rPr>
        <w:t>z podaniem nowych danych adresowych, z zachowaniem trybu określonego w ust. 1.</w:t>
      </w:r>
    </w:p>
    <w:p w14:paraId="6695B15A" w14:textId="77777777" w:rsidR="006F6D55" w:rsidRDefault="006F6D55" w:rsidP="006F50B6">
      <w:pPr>
        <w:pStyle w:val="Nagwek2"/>
        <w:spacing w:after="0" w:line="276" w:lineRule="auto"/>
        <w:ind w:left="215" w:right="467"/>
      </w:pPr>
    </w:p>
    <w:p w14:paraId="4DD84ABB" w14:textId="5AE85C95" w:rsidR="002A46A6" w:rsidRDefault="00E82B8B" w:rsidP="006F50B6">
      <w:pPr>
        <w:pStyle w:val="Nagwek2"/>
        <w:spacing w:after="0" w:line="276" w:lineRule="auto"/>
        <w:ind w:left="215" w:right="467"/>
      </w:pPr>
      <w:r>
        <w:t>§</w:t>
      </w:r>
      <w:r w:rsidR="006F6D55">
        <w:t>9</w:t>
      </w:r>
      <w:r w:rsidR="001962D6">
        <w:t xml:space="preserve"> </w:t>
      </w:r>
      <w:r w:rsidR="0024133E">
        <w:t xml:space="preserve">Postanowienia końcowe  </w:t>
      </w:r>
    </w:p>
    <w:p w14:paraId="7DB7D09B" w14:textId="77777777" w:rsidR="002A46A6" w:rsidRDefault="0024133E" w:rsidP="006F50B6">
      <w:pPr>
        <w:numPr>
          <w:ilvl w:val="0"/>
          <w:numId w:val="14"/>
        </w:numPr>
        <w:spacing w:after="0" w:line="276" w:lineRule="auto"/>
        <w:ind w:right="467" w:hanging="427"/>
      </w:pPr>
      <w:r>
        <w:t xml:space="preserve">Umowa wchodzi w życie z dniem jej podpisania przez Strony.  </w:t>
      </w:r>
    </w:p>
    <w:p w14:paraId="50C41250" w14:textId="77777777" w:rsidR="00387201" w:rsidRDefault="0024133E" w:rsidP="006F50B6">
      <w:pPr>
        <w:numPr>
          <w:ilvl w:val="0"/>
          <w:numId w:val="14"/>
        </w:numPr>
        <w:spacing w:after="0" w:line="276" w:lineRule="auto"/>
        <w:ind w:right="467" w:hanging="427"/>
      </w:pPr>
      <w:r>
        <w:t>Wszelkie zmiany i uzupełnienia Umowy wymagają formy pisemnej pod rygorem nieważności.</w:t>
      </w:r>
    </w:p>
    <w:p w14:paraId="2CEA931C" w14:textId="6A536F89" w:rsidR="00387201" w:rsidRPr="00387201" w:rsidRDefault="00387201" w:rsidP="006F50B6">
      <w:pPr>
        <w:numPr>
          <w:ilvl w:val="0"/>
          <w:numId w:val="14"/>
        </w:numPr>
        <w:spacing w:after="0" w:line="276" w:lineRule="auto"/>
        <w:ind w:right="467" w:hanging="427"/>
      </w:pPr>
      <w:r w:rsidRPr="00387201">
        <w:t xml:space="preserve">Ilekroć w niniejszej Umowie mowa o wymogu zachowania formy pisemnej, Strony rozumieją przez niego również  zachowanie formy elektronicznej w rozumieniu art. 78(1) kodeksu cywilnego. </w:t>
      </w:r>
    </w:p>
    <w:p w14:paraId="705AC5AF" w14:textId="77777777" w:rsidR="002A46A6" w:rsidRDefault="0024133E" w:rsidP="006F50B6">
      <w:pPr>
        <w:numPr>
          <w:ilvl w:val="0"/>
          <w:numId w:val="14"/>
        </w:numPr>
        <w:spacing w:after="0" w:line="276" w:lineRule="auto"/>
        <w:ind w:right="467" w:hanging="427"/>
      </w:pPr>
      <w:r>
        <w:t xml:space="preserve">Wszelkie spory wynikłe z zawarcia, obowiązywania i wygaśnięcia Umowy Strony poddają pod rozstrzygnięcie sądu właściwego miejscowo dla siedziby TAURON.  </w:t>
      </w:r>
    </w:p>
    <w:p w14:paraId="655EBC9D" w14:textId="77777777" w:rsidR="002A46A6" w:rsidRDefault="0024133E" w:rsidP="006F50B6">
      <w:pPr>
        <w:numPr>
          <w:ilvl w:val="0"/>
          <w:numId w:val="14"/>
        </w:numPr>
        <w:spacing w:after="0" w:line="276" w:lineRule="auto"/>
        <w:ind w:right="467" w:hanging="427"/>
      </w:pPr>
      <w:r>
        <w:t xml:space="preserve">Umowa podlega prawu polskiemu i zgodnie z nim powinna być interpretowana.  </w:t>
      </w:r>
    </w:p>
    <w:p w14:paraId="6C3261A4" w14:textId="3DBAF7C7" w:rsidR="00387201" w:rsidRDefault="0024133E" w:rsidP="006F50B6">
      <w:pPr>
        <w:numPr>
          <w:ilvl w:val="0"/>
          <w:numId w:val="14"/>
        </w:numPr>
        <w:spacing w:after="0" w:line="276" w:lineRule="auto"/>
        <w:ind w:right="467" w:hanging="427"/>
      </w:pPr>
      <w:r>
        <w:t xml:space="preserve">Umowa została sporządzona w </w:t>
      </w:r>
      <w:r w:rsidR="00DE474B">
        <w:t>2</w:t>
      </w:r>
      <w:r>
        <w:t xml:space="preserve"> egzemplarzach po </w:t>
      </w:r>
      <w:r w:rsidR="00DE474B">
        <w:t>1</w:t>
      </w:r>
      <w:r>
        <w:t xml:space="preserve"> egzemplarzu dla każdej ze Stron.</w:t>
      </w:r>
    </w:p>
    <w:p w14:paraId="072E4C76" w14:textId="5F45FEF2" w:rsidR="00387201" w:rsidRPr="009667A8" w:rsidRDefault="00387201" w:rsidP="006F50B6">
      <w:pPr>
        <w:numPr>
          <w:ilvl w:val="0"/>
          <w:numId w:val="14"/>
        </w:numPr>
        <w:spacing w:after="0" w:line="276" w:lineRule="auto"/>
        <w:ind w:right="467" w:hanging="427"/>
      </w:pPr>
      <w:r w:rsidRPr="00FD06E9">
        <w:rPr>
          <w:rFonts w:eastAsia="Calibri"/>
          <w:color w:val="auto"/>
          <w:lang w:eastAsia="en-US"/>
        </w:rPr>
        <w:t xml:space="preserve">W sytuacji, jeśli umowa została zawarta w formie elektronicznej za dzień zawarcia umowy uznaje się dzień złożenia ostatniego podpisu, zaś ust. </w:t>
      </w:r>
      <w:r>
        <w:rPr>
          <w:rFonts w:eastAsia="Calibri"/>
          <w:color w:val="auto"/>
          <w:lang w:eastAsia="en-US"/>
        </w:rPr>
        <w:t>6</w:t>
      </w:r>
      <w:r w:rsidRPr="00FD06E9">
        <w:rPr>
          <w:rFonts w:eastAsia="Calibri"/>
          <w:color w:val="auto"/>
          <w:lang w:eastAsia="en-US"/>
        </w:rPr>
        <w:t xml:space="preserve"> nie stosuje się</w:t>
      </w:r>
      <w:r>
        <w:rPr>
          <w:rFonts w:eastAsia="Calibri"/>
          <w:color w:val="auto"/>
          <w:lang w:eastAsia="en-US"/>
        </w:rPr>
        <w:t>.</w:t>
      </w:r>
    </w:p>
    <w:p w14:paraId="7E76BE8E" w14:textId="010D0982" w:rsidR="002A46A6" w:rsidRDefault="002A46A6" w:rsidP="006F50B6">
      <w:pPr>
        <w:spacing w:after="0" w:line="276" w:lineRule="auto"/>
        <w:ind w:left="436" w:right="467" w:firstLine="0"/>
      </w:pPr>
    </w:p>
    <w:p w14:paraId="2C794087" w14:textId="77777777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42AD4718" w14:textId="77777777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0C8D4B93" w14:textId="77777777" w:rsidR="002A46A6" w:rsidRDefault="0024133E" w:rsidP="006F50B6">
      <w:pPr>
        <w:tabs>
          <w:tab w:val="center" w:pos="2285"/>
          <w:tab w:val="center" w:pos="6824"/>
        </w:tabs>
        <w:spacing w:after="0" w:line="276" w:lineRule="auto"/>
        <w:ind w:left="0" w:right="467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t xml:space="preserve">TAURON  </w:t>
      </w:r>
      <w:r>
        <w:tab/>
        <w:t xml:space="preserve">Partner  </w:t>
      </w:r>
    </w:p>
    <w:p w14:paraId="2398F070" w14:textId="77777777" w:rsidR="002A46A6" w:rsidRDefault="0024133E" w:rsidP="006F50B6">
      <w:pPr>
        <w:spacing w:after="0" w:line="276" w:lineRule="auto"/>
        <w:ind w:left="4582" w:right="467" w:firstLine="0"/>
        <w:jc w:val="center"/>
      </w:pPr>
      <w:r>
        <w:t xml:space="preserve">      </w:t>
      </w:r>
    </w:p>
    <w:p w14:paraId="3D4CCEB5" w14:textId="77777777" w:rsidR="002A46A6" w:rsidRDefault="0024133E" w:rsidP="006F50B6">
      <w:pPr>
        <w:spacing w:after="0" w:line="276" w:lineRule="auto"/>
        <w:ind w:left="29" w:right="467" w:firstLine="0"/>
        <w:jc w:val="center"/>
      </w:pPr>
      <w:r>
        <w:t xml:space="preserve">  </w:t>
      </w:r>
    </w:p>
    <w:p w14:paraId="46A2BD4F" w14:textId="57383B7A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  <w:r>
        <w:tab/>
        <w:t xml:space="preserve"> </w:t>
      </w:r>
    </w:p>
    <w:p w14:paraId="234EA65E" w14:textId="3B61310C" w:rsidR="00F04F9B" w:rsidRDefault="00F04F9B" w:rsidP="006F50B6">
      <w:pPr>
        <w:spacing w:after="0" w:line="276" w:lineRule="auto"/>
        <w:ind w:left="14" w:right="467" w:firstLine="0"/>
        <w:jc w:val="left"/>
      </w:pPr>
    </w:p>
    <w:p w14:paraId="1AA35E99" w14:textId="6CE6F89F" w:rsidR="00F04F9B" w:rsidRDefault="00F04F9B" w:rsidP="006F50B6">
      <w:pPr>
        <w:spacing w:after="0" w:line="276" w:lineRule="auto"/>
        <w:ind w:left="14" w:right="467" w:firstLine="0"/>
        <w:jc w:val="left"/>
      </w:pPr>
    </w:p>
    <w:p w14:paraId="73DCD69B" w14:textId="7255406C" w:rsidR="00F04F9B" w:rsidRDefault="00F04F9B" w:rsidP="006F50B6">
      <w:pPr>
        <w:spacing w:after="0" w:line="276" w:lineRule="auto"/>
        <w:ind w:left="14" w:right="467" w:firstLine="0"/>
        <w:jc w:val="left"/>
      </w:pPr>
    </w:p>
    <w:p w14:paraId="4B956DCA" w14:textId="3F2C6963" w:rsidR="00F04F9B" w:rsidRDefault="00387201" w:rsidP="006F50B6">
      <w:pPr>
        <w:spacing w:after="0" w:line="276" w:lineRule="auto"/>
        <w:ind w:left="14" w:right="467" w:firstLine="0"/>
        <w:jc w:val="left"/>
      </w:pPr>
      <w:r>
        <w:br w:type="column"/>
      </w:r>
    </w:p>
    <w:p w14:paraId="6C456B72" w14:textId="1D596414" w:rsidR="002A46A6" w:rsidRDefault="0024133E" w:rsidP="006F50B6">
      <w:pPr>
        <w:spacing w:after="0" w:line="276" w:lineRule="auto"/>
        <w:ind w:left="10" w:right="467"/>
        <w:jc w:val="center"/>
      </w:pPr>
      <w:r>
        <w:t xml:space="preserve">Załącznik Nr 1  </w:t>
      </w:r>
    </w:p>
    <w:p w14:paraId="3E37D5E5" w14:textId="6F1AC157" w:rsidR="002A46A6" w:rsidRDefault="0024133E" w:rsidP="006F50B6">
      <w:pPr>
        <w:spacing w:after="0" w:line="276" w:lineRule="auto"/>
        <w:ind w:left="10" w:right="467"/>
        <w:jc w:val="center"/>
      </w:pPr>
      <w:r>
        <w:t xml:space="preserve">do umowy o zachowaniu poufności (Wzór) </w:t>
      </w:r>
    </w:p>
    <w:p w14:paraId="7F15982A" w14:textId="4C86E42B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7A7B8BA0" w14:textId="1987E0A0" w:rsidR="002A46A6" w:rsidRDefault="0024133E" w:rsidP="006F50B6">
      <w:pPr>
        <w:spacing w:after="0" w:line="276" w:lineRule="auto"/>
        <w:ind w:left="19" w:right="467"/>
      </w:pPr>
      <w:r>
        <w:t xml:space="preserve">Zważywszy, że:  </w:t>
      </w:r>
    </w:p>
    <w:p w14:paraId="70A86971" w14:textId="651C9FA6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07E1F8AF" w14:textId="3C1E4DFD" w:rsidR="002A46A6" w:rsidRDefault="0024133E" w:rsidP="006F50B6">
      <w:pPr>
        <w:spacing w:after="0" w:line="276" w:lineRule="auto"/>
        <w:ind w:left="19" w:right="467"/>
      </w:pPr>
      <w:r>
        <w:t xml:space="preserve">W dniu …………………………. w …………………………….. została zawarta pomiędzy  </w:t>
      </w:r>
    </w:p>
    <w:p w14:paraId="030E02F5" w14:textId="078C8D54" w:rsidR="002A46A6" w:rsidRDefault="0024133E" w:rsidP="006F50B6">
      <w:pPr>
        <w:spacing w:after="0" w:line="276" w:lineRule="auto"/>
        <w:ind w:left="19" w:right="467"/>
      </w:pPr>
      <w:r>
        <w:t xml:space="preserve">…………………..oraz   </w:t>
      </w:r>
    </w:p>
    <w:p w14:paraId="4B941904" w14:textId="17812966" w:rsidR="002A46A6" w:rsidRDefault="0024133E" w:rsidP="006F50B6">
      <w:pPr>
        <w:spacing w:after="0" w:line="276" w:lineRule="auto"/>
        <w:ind w:left="19" w:right="467"/>
      </w:pPr>
      <w:r>
        <w:t xml:space="preserve">………………………………………………………………  </w:t>
      </w:r>
    </w:p>
    <w:p w14:paraId="0B908826" w14:textId="143532BB" w:rsidR="002A46A6" w:rsidRDefault="0024133E" w:rsidP="006F50B6">
      <w:pPr>
        <w:spacing w:after="0" w:line="276" w:lineRule="auto"/>
        <w:ind w:left="19" w:right="467"/>
      </w:pPr>
      <w:r>
        <w:t xml:space="preserve">Umowa o zachowaniu poufności (Umowa), na mocy której Partner, w rozumieniu Umowy, uprawniony jest do ujawnienia Informacji Poufnych, w rozumieniu Umowy, wyłącznie ściśle oznaczonym osobom (podmiotom) i wyłącznie po poinformowaniu ich o obowiązku zachowania poufności i złożeniu przez nie pisemnego oświadczenia o utrzymaniu </w:t>
      </w:r>
      <w:r w:rsidR="006F50B6">
        <w:br/>
      </w:r>
      <w:r>
        <w:t xml:space="preserve">w tajemnicy Informacji Poufnych zgodnie z warunkami Umowy.  </w:t>
      </w:r>
    </w:p>
    <w:p w14:paraId="42C3CE2E" w14:textId="33FC39FE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6CC99346" w14:textId="15BB17A1" w:rsidR="002A46A6" w:rsidRDefault="0024133E" w:rsidP="006F50B6">
      <w:pPr>
        <w:spacing w:after="0" w:line="276" w:lineRule="auto"/>
        <w:ind w:left="19" w:right="467"/>
      </w:pPr>
      <w:r>
        <w:t xml:space="preserve">Niżej podpisany składa oświadczenie o następującej treści:  </w:t>
      </w:r>
    </w:p>
    <w:p w14:paraId="0C23D919" w14:textId="4911FC66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564C4083" w14:textId="364B24D2" w:rsidR="002A46A6" w:rsidRDefault="0024133E" w:rsidP="006F50B6">
      <w:pPr>
        <w:spacing w:after="0" w:line="276" w:lineRule="auto"/>
        <w:ind w:left="19" w:right="467"/>
      </w:pPr>
      <w:r>
        <w:t xml:space="preserve">Oświadczam, że zapoznałem/zapoznałam </w:t>
      </w:r>
      <w:r>
        <w:rPr>
          <w:vertAlign w:val="superscript"/>
        </w:rPr>
        <w:footnoteReference w:id="1"/>
      </w:r>
      <w:r>
        <w:t xml:space="preserve"> się z postanowieniami Umowy w zakresie obowiązków związanych z zachowaniem poufności oraz zobowiązuję się do zachowania  w tajemnicy Informacji Poufnych.  </w:t>
      </w:r>
    </w:p>
    <w:p w14:paraId="4653D6C7" w14:textId="040A9BC0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</w:t>
      </w:r>
    </w:p>
    <w:p w14:paraId="19636D6E" w14:textId="48FB926E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1669E656" w14:textId="44905ADA" w:rsidR="002A46A6" w:rsidRDefault="0024133E" w:rsidP="006F50B6">
      <w:pPr>
        <w:spacing w:after="0" w:line="276" w:lineRule="auto"/>
        <w:ind w:left="19" w:right="467"/>
      </w:pPr>
      <w:r>
        <w:t xml:space="preserve">Imię i nazwisko, stanowisko, data, podpis,   </w:t>
      </w:r>
    </w:p>
    <w:p w14:paraId="77B62EC1" w14:textId="4C460D1C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  </w:t>
      </w:r>
    </w:p>
    <w:p w14:paraId="232CA730" w14:textId="47BC3D73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    </w:t>
      </w:r>
    </w:p>
    <w:p w14:paraId="0316A6B2" w14:textId="39D452C8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</w:t>
      </w:r>
    </w:p>
    <w:p w14:paraId="1705AE5E" w14:textId="2780AF32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4FFF0C5D" w14:textId="09144133" w:rsidR="002A46A6" w:rsidRDefault="0024133E" w:rsidP="006F50B6">
      <w:pPr>
        <w:spacing w:after="0" w:line="276" w:lineRule="auto"/>
        <w:ind w:left="3848" w:right="467" w:firstLine="0"/>
        <w:jc w:val="left"/>
      </w:pPr>
      <w:r>
        <w:t xml:space="preserve">  </w:t>
      </w:r>
    </w:p>
    <w:p w14:paraId="2E24890D" w14:textId="6915F54D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556B2322" w14:textId="0A707885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6909E01E" w14:textId="17CC4F39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0595A9A2" w14:textId="14080D6F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11725173" w14:textId="13F818FE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521DB4FC" w14:textId="2FE38E8F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709F6658" w14:textId="47E0C5F6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6F765D9F" w14:textId="1517492F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56A04689" w14:textId="395F493F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43DDAAFC" w14:textId="1789C012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53D73626" w14:textId="1A9A1F46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23CC3D32" w14:textId="25AE84C4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3A8E4013" w14:textId="33281FDB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72F3EB1D" w14:textId="255AE76E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17460587" w14:textId="2B6D3CC1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49707A87" w14:textId="18C09121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7E3174D9" w14:textId="2E8C70BD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7D51B65C" w14:textId="5CCDBCA7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1A016273" w14:textId="5BCB4322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32E8148E" w14:textId="1FDB61D8" w:rsidR="00F04F9B" w:rsidRDefault="00F04F9B" w:rsidP="006F50B6">
      <w:pPr>
        <w:spacing w:after="0" w:line="276" w:lineRule="auto"/>
        <w:ind w:left="3848" w:right="467" w:firstLine="0"/>
        <w:jc w:val="left"/>
      </w:pPr>
    </w:p>
    <w:p w14:paraId="7E592B34" w14:textId="0149FC56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</w:t>
      </w:r>
    </w:p>
    <w:p w14:paraId="3DDB78A1" w14:textId="33D4F0D9" w:rsidR="002A46A6" w:rsidRDefault="0024133E" w:rsidP="006F50B6">
      <w:pPr>
        <w:spacing w:after="0" w:line="276" w:lineRule="auto"/>
        <w:ind w:left="10" w:right="467"/>
        <w:jc w:val="center"/>
      </w:pPr>
      <w:r>
        <w:lastRenderedPageBreak/>
        <w:t xml:space="preserve">Załącznik Nr 2  </w:t>
      </w:r>
    </w:p>
    <w:p w14:paraId="27AF9361" w14:textId="2D2177BA" w:rsidR="002A46A6" w:rsidRDefault="0024133E" w:rsidP="006F50B6">
      <w:pPr>
        <w:spacing w:after="0" w:line="276" w:lineRule="auto"/>
        <w:ind w:left="10" w:right="467"/>
        <w:jc w:val="center"/>
      </w:pPr>
      <w:r>
        <w:t xml:space="preserve">do umowy o zachowaniu poufności </w:t>
      </w:r>
    </w:p>
    <w:p w14:paraId="15B5B061" w14:textId="712335F4" w:rsidR="002A46A6" w:rsidRDefault="0024133E" w:rsidP="006F50B6">
      <w:pPr>
        <w:spacing w:after="0" w:line="276" w:lineRule="auto"/>
        <w:ind w:left="29" w:right="467" w:firstLine="0"/>
        <w:jc w:val="center"/>
      </w:pPr>
      <w:r>
        <w:t xml:space="preserve">  </w:t>
      </w:r>
    </w:p>
    <w:p w14:paraId="763C3F4B" w14:textId="320CC2FB" w:rsidR="002A46A6" w:rsidRDefault="0024133E" w:rsidP="006F50B6">
      <w:pPr>
        <w:spacing w:after="0" w:line="276" w:lineRule="auto"/>
        <w:ind w:left="29" w:right="467" w:firstLine="0"/>
        <w:jc w:val="center"/>
      </w:pPr>
      <w:r>
        <w:t xml:space="preserve">  </w:t>
      </w:r>
    </w:p>
    <w:p w14:paraId="00551A15" w14:textId="6CA4E35F" w:rsidR="002A46A6" w:rsidRDefault="0024133E" w:rsidP="006F50B6">
      <w:pPr>
        <w:spacing w:after="0" w:line="276" w:lineRule="auto"/>
        <w:ind w:left="1647" w:right="467"/>
      </w:pPr>
      <w:r>
        <w:t xml:space="preserve">Lista osób uprawnionych do otrzymania informacji poufnych  </w:t>
      </w:r>
    </w:p>
    <w:p w14:paraId="5BD65897" w14:textId="0A2ED363" w:rsidR="002A46A6" w:rsidRDefault="0024133E" w:rsidP="006F50B6">
      <w:pPr>
        <w:spacing w:after="0" w:line="276" w:lineRule="auto"/>
        <w:ind w:left="0" w:right="467" w:firstLine="0"/>
        <w:jc w:val="left"/>
      </w:pPr>
      <w:r>
        <w:rPr>
          <w:b/>
        </w:rPr>
        <w:t xml:space="preserve"> </w:t>
      </w:r>
      <w:r>
        <w:t xml:space="preserve">  </w:t>
      </w:r>
    </w:p>
    <w:p w14:paraId="49118534" w14:textId="24B23A6B" w:rsidR="002A46A6" w:rsidRDefault="0024133E" w:rsidP="006F50B6">
      <w:pPr>
        <w:tabs>
          <w:tab w:val="center" w:pos="1538"/>
          <w:tab w:val="center" w:pos="4612"/>
          <w:tab w:val="center" w:pos="7683"/>
        </w:tabs>
        <w:spacing w:after="0" w:line="276" w:lineRule="auto"/>
        <w:ind w:left="0" w:right="467" w:firstLine="0"/>
        <w:jc w:val="left"/>
      </w:pPr>
      <w:r>
        <w:rPr>
          <w:rFonts w:ascii="Calibri" w:eastAsia="Calibri" w:hAnsi="Calibri" w:cs="Calibri"/>
        </w:rPr>
        <w:tab/>
      </w:r>
      <w:r>
        <w:t xml:space="preserve">Imię i nazwisko </w:t>
      </w:r>
      <w:r>
        <w:tab/>
        <w:t xml:space="preserve">Stanowisko </w:t>
      </w:r>
      <w:r>
        <w:tab/>
        <w:t xml:space="preserve">Data dostępu </w:t>
      </w:r>
    </w:p>
    <w:p w14:paraId="402FF6C7" w14:textId="6405D490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</w:t>
      </w:r>
    </w:p>
    <w:p w14:paraId="0B1B16CC" w14:textId="15D7AA25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2946562B" w14:textId="5A766D91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</w:t>
      </w:r>
    </w:p>
    <w:p w14:paraId="0A648318" w14:textId="6569E117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4D05F088" w14:textId="0A633CD7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77E96FD0" w14:textId="57472160" w:rsidR="002A46A6" w:rsidRDefault="0024133E" w:rsidP="006F50B6">
      <w:pPr>
        <w:spacing w:after="0" w:line="276" w:lineRule="auto"/>
        <w:ind w:left="19" w:right="467"/>
      </w:pPr>
      <w:r>
        <w:t xml:space="preserve">1……………………………………………………..  </w:t>
      </w:r>
    </w:p>
    <w:p w14:paraId="517379AB" w14:textId="27815AC9" w:rsidR="002A46A6" w:rsidRDefault="0024133E" w:rsidP="006F50B6">
      <w:pPr>
        <w:numPr>
          <w:ilvl w:val="0"/>
          <w:numId w:val="11"/>
        </w:numPr>
        <w:spacing w:after="0" w:line="276" w:lineRule="auto"/>
        <w:ind w:right="467" w:hanging="247"/>
      </w:pPr>
      <w:r>
        <w:t xml:space="preserve">……………………………………………………  </w:t>
      </w:r>
    </w:p>
    <w:p w14:paraId="560F7FBE" w14:textId="00BBD837" w:rsidR="002A46A6" w:rsidRDefault="0024133E" w:rsidP="006F50B6">
      <w:pPr>
        <w:numPr>
          <w:ilvl w:val="0"/>
          <w:numId w:val="11"/>
        </w:numPr>
        <w:spacing w:after="0" w:line="276" w:lineRule="auto"/>
        <w:ind w:right="467" w:hanging="247"/>
      </w:pPr>
      <w:r>
        <w:t xml:space="preserve">…………………………………………………….  </w:t>
      </w:r>
    </w:p>
    <w:p w14:paraId="2BA48812" w14:textId="77BC5BF1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    </w:t>
      </w:r>
    </w:p>
    <w:p w14:paraId="6204F187" w14:textId="3B17543E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  </w:t>
      </w:r>
    </w:p>
    <w:p w14:paraId="72B2C3D2" w14:textId="064E63E6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</w:t>
      </w:r>
    </w:p>
    <w:p w14:paraId="4F0F5230" w14:textId="2D54A623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19D0E1DE" w14:textId="0E7A5C15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  </w:t>
      </w:r>
    </w:p>
    <w:p w14:paraId="7D75C0BC" w14:textId="23A7BBBB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  </w:t>
      </w:r>
    </w:p>
    <w:p w14:paraId="296FEA41" w14:textId="5F7D1A87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      </w:t>
      </w:r>
    </w:p>
    <w:p w14:paraId="457A8020" w14:textId="1C73884F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07923487" w14:textId="327D6FAD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0EF5DDE9" w14:textId="46952EB3" w:rsidR="002A46A6" w:rsidRDefault="0024133E" w:rsidP="006F50B6">
      <w:pPr>
        <w:spacing w:after="0" w:line="276" w:lineRule="auto"/>
        <w:ind w:left="14" w:right="467" w:firstLine="0"/>
        <w:jc w:val="left"/>
      </w:pPr>
      <w:r>
        <w:t xml:space="preserve">  </w:t>
      </w:r>
    </w:p>
    <w:p w14:paraId="094EF656" w14:textId="642D6DF4" w:rsidR="002A46A6" w:rsidRDefault="0024133E" w:rsidP="006F50B6">
      <w:pPr>
        <w:spacing w:after="0" w:line="276" w:lineRule="auto"/>
        <w:ind w:left="19" w:right="467"/>
      </w:pPr>
      <w:r>
        <w:t xml:space="preserve">Miejscowość, data, podpis sporządzającego </w:t>
      </w:r>
    </w:p>
    <w:sectPr w:rsidR="002A46A6" w:rsidSect="004A3524">
      <w:footerReference w:type="even" r:id="rId19"/>
      <w:footerReference w:type="default" r:id="rId20"/>
      <w:footerReference w:type="first" r:id="rId21"/>
      <w:pgSz w:w="11906" w:h="16838"/>
      <w:pgMar w:top="567" w:right="1248" w:bottom="1424" w:left="1402" w:header="708" w:footer="7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CA6F6" w14:textId="77777777" w:rsidR="00187221" w:rsidRDefault="00187221">
      <w:pPr>
        <w:spacing w:after="0" w:line="240" w:lineRule="auto"/>
      </w:pPr>
      <w:r>
        <w:separator/>
      </w:r>
    </w:p>
  </w:endnote>
  <w:endnote w:type="continuationSeparator" w:id="0">
    <w:p w14:paraId="15983697" w14:textId="77777777" w:rsidR="00187221" w:rsidRDefault="00187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7F5A" w14:textId="77777777" w:rsidR="0024133E" w:rsidRDefault="0024133E">
    <w:pPr>
      <w:spacing w:after="7" w:line="259" w:lineRule="auto"/>
      <w:ind w:left="0" w:right="16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  <w:p w14:paraId="7C8994E2" w14:textId="77777777" w:rsidR="0024133E" w:rsidRDefault="0024133E">
    <w:pPr>
      <w:spacing w:after="0" w:line="259" w:lineRule="auto"/>
      <w:ind w:left="14" w:firstLine="0"/>
      <w:jc w:val="left"/>
    </w:pPr>
    <w:r>
      <w:rPr>
        <w:sz w:val="20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070C7" w14:textId="1DD1B081" w:rsidR="0024133E" w:rsidRDefault="0024133E">
    <w:pPr>
      <w:spacing w:after="7" w:line="259" w:lineRule="auto"/>
      <w:ind w:left="0" w:right="16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74AA" w:rsidRPr="007674AA">
      <w:rPr>
        <w:noProof/>
        <w:sz w:val="20"/>
      </w:rPr>
      <w:t>6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  <w:p w14:paraId="2443437C" w14:textId="77777777" w:rsidR="0024133E" w:rsidRDefault="0024133E">
    <w:pPr>
      <w:spacing w:after="0" w:line="259" w:lineRule="auto"/>
      <w:ind w:left="14" w:firstLine="0"/>
      <w:jc w:val="left"/>
    </w:pPr>
    <w:r>
      <w:rPr>
        <w:sz w:val="20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CE78B" w14:textId="77777777" w:rsidR="0024133E" w:rsidRDefault="0024133E">
    <w:pPr>
      <w:spacing w:after="7" w:line="259" w:lineRule="auto"/>
      <w:ind w:left="0" w:right="16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  <w:p w14:paraId="766B858D" w14:textId="77777777" w:rsidR="0024133E" w:rsidRDefault="0024133E">
    <w:pPr>
      <w:spacing w:after="0" w:line="259" w:lineRule="auto"/>
      <w:ind w:left="14" w:firstLine="0"/>
      <w:jc w:val="left"/>
    </w:pPr>
    <w:r>
      <w:rPr>
        <w:sz w:val="20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50E2A" w14:textId="77777777" w:rsidR="00187221" w:rsidRDefault="00187221">
      <w:pPr>
        <w:spacing w:after="0" w:line="288" w:lineRule="auto"/>
        <w:ind w:left="156" w:right="175" w:hanging="142"/>
      </w:pPr>
      <w:r>
        <w:separator/>
      </w:r>
    </w:p>
  </w:footnote>
  <w:footnote w:type="continuationSeparator" w:id="0">
    <w:p w14:paraId="20AB2B36" w14:textId="77777777" w:rsidR="00187221" w:rsidRDefault="00187221">
      <w:pPr>
        <w:spacing w:after="0" w:line="288" w:lineRule="auto"/>
        <w:ind w:left="156" w:right="175" w:hanging="142"/>
      </w:pPr>
      <w:r>
        <w:continuationSeparator/>
      </w:r>
    </w:p>
  </w:footnote>
  <w:footnote w:id="1">
    <w:p w14:paraId="20005BC7" w14:textId="3F2799BF" w:rsidR="0024133E" w:rsidDel="00C31CCE" w:rsidRDefault="0024133E">
      <w:pPr>
        <w:pStyle w:val="footnotedescription"/>
        <w:spacing w:after="0"/>
        <w:rPr>
          <w:del w:id="0" w:author="Dubas Radosław (TPE)" w:date="2021-08-16T10:59:00Z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583A"/>
    <w:multiLevelType w:val="hybridMultilevel"/>
    <w:tmpl w:val="C0E217B0"/>
    <w:lvl w:ilvl="0" w:tplc="04801440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0E2D2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D0F7B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A60E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D088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F2AE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1C40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ACB7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AA2E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E501E3"/>
    <w:multiLevelType w:val="multilevel"/>
    <w:tmpl w:val="123861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A005A8A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0B1379E9"/>
    <w:multiLevelType w:val="hybridMultilevel"/>
    <w:tmpl w:val="60C8612C"/>
    <w:lvl w:ilvl="0" w:tplc="6942631E">
      <w:start w:val="1"/>
      <w:numFmt w:val="decimal"/>
      <w:lvlText w:val="%1.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CC2660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96947E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90E4F0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82DB02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708B94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10E0C0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C24E3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8E2E9C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6D0C91"/>
    <w:multiLevelType w:val="hybridMultilevel"/>
    <w:tmpl w:val="943A08F0"/>
    <w:lvl w:ilvl="0" w:tplc="6138FE7C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663E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C221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3206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BCC1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BAB10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64AB1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2E30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E48A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EA29D2"/>
    <w:multiLevelType w:val="hybridMultilevel"/>
    <w:tmpl w:val="2FC2A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E309B"/>
    <w:multiLevelType w:val="hybridMultilevel"/>
    <w:tmpl w:val="C090D2FC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7" w15:restartNumberingAfterBreak="0">
    <w:nsid w:val="2B9B15A0"/>
    <w:multiLevelType w:val="hybridMultilevel"/>
    <w:tmpl w:val="B24CAA5E"/>
    <w:lvl w:ilvl="0" w:tplc="7ED2CAD8">
      <w:start w:val="2"/>
      <w:numFmt w:val="decimal"/>
      <w:lvlText w:val="%1."/>
      <w:lvlJc w:val="left"/>
      <w:pPr>
        <w:ind w:left="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98B88C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A80BC8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42DE28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4E831E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2150E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2915E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2C7A42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6846C4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DC7F79"/>
    <w:multiLevelType w:val="hybridMultilevel"/>
    <w:tmpl w:val="455E7496"/>
    <w:lvl w:ilvl="0" w:tplc="00A4CF5A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92FF3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187524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06D77E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3022A4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D6EB00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E04B7E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4EC7A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B48B4E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753A48"/>
    <w:multiLevelType w:val="hybridMultilevel"/>
    <w:tmpl w:val="12FA7456"/>
    <w:lvl w:ilvl="0" w:tplc="7C7E71FA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B000CE">
      <w:start w:val="1"/>
      <w:numFmt w:val="lowerLetter"/>
      <w:lvlText w:val="%2)"/>
      <w:lvlJc w:val="left"/>
      <w:pPr>
        <w:ind w:left="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4603C4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60DDB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74888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54A31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7211B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3C445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3A1E5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DB50FEA"/>
    <w:multiLevelType w:val="hybridMultilevel"/>
    <w:tmpl w:val="4C188FF8"/>
    <w:lvl w:ilvl="0" w:tplc="B0E6FF3E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FC0CFC">
      <w:start w:val="1"/>
      <w:numFmt w:val="lowerLetter"/>
      <w:lvlText w:val="%2)"/>
      <w:lvlJc w:val="left"/>
      <w:pPr>
        <w:ind w:left="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64220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F4EEC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7E504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80AAD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489A9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2A3DC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560ABC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F27899"/>
    <w:multiLevelType w:val="hybridMultilevel"/>
    <w:tmpl w:val="A9CC95FC"/>
    <w:lvl w:ilvl="0" w:tplc="89064586">
      <w:start w:val="1"/>
      <w:numFmt w:val="decimal"/>
      <w:lvlText w:val="%1."/>
      <w:lvlJc w:val="left"/>
      <w:pPr>
        <w:ind w:left="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6C0E2A">
      <w:start w:val="1"/>
      <w:numFmt w:val="lowerLetter"/>
      <w:lvlText w:val="%2)"/>
      <w:lvlJc w:val="left"/>
      <w:pPr>
        <w:ind w:left="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2604A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B20FA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8A8A0E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362F40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B6970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22E9C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34CE00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C75DE3"/>
    <w:multiLevelType w:val="hybridMultilevel"/>
    <w:tmpl w:val="943A08F0"/>
    <w:lvl w:ilvl="0" w:tplc="6138FE7C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663E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C221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3206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BCC1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BAB10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64AB1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2E30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E48A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C1D182F"/>
    <w:multiLevelType w:val="hybridMultilevel"/>
    <w:tmpl w:val="C4B4D532"/>
    <w:lvl w:ilvl="0" w:tplc="1EE0F550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0639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10E8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5A489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3039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287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F0AA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02C4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1C13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F50142"/>
    <w:multiLevelType w:val="hybridMultilevel"/>
    <w:tmpl w:val="DD3CF2EA"/>
    <w:lvl w:ilvl="0" w:tplc="8CE21CF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4248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76C5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5079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3ED1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870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0E62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20B8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E02D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465AC6"/>
    <w:multiLevelType w:val="hybridMultilevel"/>
    <w:tmpl w:val="2F60BBDA"/>
    <w:lvl w:ilvl="0" w:tplc="2CDA24E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E00DD0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D16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FE9630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6540E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EB85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12CBC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24A69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948390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6E47876"/>
    <w:multiLevelType w:val="hybridMultilevel"/>
    <w:tmpl w:val="AC42F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72D66"/>
    <w:multiLevelType w:val="hybridMultilevel"/>
    <w:tmpl w:val="10BAFB80"/>
    <w:lvl w:ilvl="0" w:tplc="6F2C77D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C67700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38F93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E02D5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F293CE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64716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621DEC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B45A6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F2F14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3F309DE"/>
    <w:multiLevelType w:val="hybridMultilevel"/>
    <w:tmpl w:val="873C79B4"/>
    <w:lvl w:ilvl="0" w:tplc="740C6A14">
      <w:start w:val="1"/>
      <w:numFmt w:val="decimal"/>
      <w:lvlText w:val="%1."/>
      <w:lvlJc w:val="left"/>
      <w:pPr>
        <w:ind w:left="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7E7CF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CA2A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5494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B45C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4869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4E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ACE2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9670A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9284D9E"/>
    <w:multiLevelType w:val="hybridMultilevel"/>
    <w:tmpl w:val="BF62BB1C"/>
    <w:lvl w:ilvl="0" w:tplc="9B0C8A10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6A99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9657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EADC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301E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D4569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D8ED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6C71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869F9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7A065E"/>
    <w:multiLevelType w:val="hybridMultilevel"/>
    <w:tmpl w:val="E75C6EA2"/>
    <w:lvl w:ilvl="0" w:tplc="1EE0F550">
      <w:start w:val="1"/>
      <w:numFmt w:val="decimal"/>
      <w:lvlText w:val="%1."/>
      <w:lvlJc w:val="left"/>
      <w:pPr>
        <w:ind w:left="4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10E8F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5A489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3039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287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F0AA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02C4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1C13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E792A13"/>
    <w:multiLevelType w:val="hybridMultilevel"/>
    <w:tmpl w:val="C1E64FCA"/>
    <w:lvl w:ilvl="0" w:tplc="0415000F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num w:numId="1" w16cid:durableId="1480346167">
    <w:abstractNumId w:val="18"/>
  </w:num>
  <w:num w:numId="2" w16cid:durableId="2026402223">
    <w:abstractNumId w:val="3"/>
  </w:num>
  <w:num w:numId="3" w16cid:durableId="1741752575">
    <w:abstractNumId w:val="8"/>
  </w:num>
  <w:num w:numId="4" w16cid:durableId="2111242956">
    <w:abstractNumId w:val="13"/>
  </w:num>
  <w:num w:numId="5" w16cid:durableId="777019199">
    <w:abstractNumId w:val="19"/>
  </w:num>
  <w:num w:numId="6" w16cid:durableId="1597707767">
    <w:abstractNumId w:val="0"/>
  </w:num>
  <w:num w:numId="7" w16cid:durableId="353579044">
    <w:abstractNumId w:val="11"/>
  </w:num>
  <w:num w:numId="8" w16cid:durableId="881399600">
    <w:abstractNumId w:val="9"/>
  </w:num>
  <w:num w:numId="9" w16cid:durableId="774404676">
    <w:abstractNumId w:val="10"/>
  </w:num>
  <w:num w:numId="10" w16cid:durableId="1831288339">
    <w:abstractNumId w:val="4"/>
  </w:num>
  <w:num w:numId="11" w16cid:durableId="1681463422">
    <w:abstractNumId w:val="7"/>
  </w:num>
  <w:num w:numId="12" w16cid:durableId="633564534">
    <w:abstractNumId w:val="1"/>
  </w:num>
  <w:num w:numId="13" w16cid:durableId="5984855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6852124">
    <w:abstractNumId w:val="12"/>
  </w:num>
  <w:num w:numId="15" w16cid:durableId="17820684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8965232">
    <w:abstractNumId w:val="16"/>
  </w:num>
  <w:num w:numId="17" w16cid:durableId="2059932513">
    <w:abstractNumId w:val="20"/>
  </w:num>
  <w:num w:numId="18" w16cid:durableId="2059276698">
    <w:abstractNumId w:val="15"/>
  </w:num>
  <w:num w:numId="19" w16cid:durableId="915820366">
    <w:abstractNumId w:val="14"/>
  </w:num>
  <w:num w:numId="20" w16cid:durableId="1041707188">
    <w:abstractNumId w:val="6"/>
  </w:num>
  <w:num w:numId="21" w16cid:durableId="1947152069">
    <w:abstractNumId w:val="5"/>
  </w:num>
  <w:num w:numId="22" w16cid:durableId="452334362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bas Radosław (TPE)">
    <w15:presenceInfo w15:providerId="AD" w15:userId="S-1-5-21-1457275165-20426637-4170816958-158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6A6"/>
    <w:rsid w:val="00001183"/>
    <w:rsid w:val="00015D44"/>
    <w:rsid w:val="00033190"/>
    <w:rsid w:val="00034156"/>
    <w:rsid w:val="000765FC"/>
    <w:rsid w:val="000820BC"/>
    <w:rsid w:val="000A1F83"/>
    <w:rsid w:val="000F6174"/>
    <w:rsid w:val="001710AE"/>
    <w:rsid w:val="00187221"/>
    <w:rsid w:val="001962D6"/>
    <w:rsid w:val="001A3108"/>
    <w:rsid w:val="001B5519"/>
    <w:rsid w:val="001D4007"/>
    <w:rsid w:val="001E0D6E"/>
    <w:rsid w:val="001E6280"/>
    <w:rsid w:val="001F1841"/>
    <w:rsid w:val="00201327"/>
    <w:rsid w:val="002059D2"/>
    <w:rsid w:val="00211FE7"/>
    <w:rsid w:val="0021569C"/>
    <w:rsid w:val="002165AA"/>
    <w:rsid w:val="002204E5"/>
    <w:rsid w:val="00232997"/>
    <w:rsid w:val="0024133E"/>
    <w:rsid w:val="0024336A"/>
    <w:rsid w:val="0026653C"/>
    <w:rsid w:val="00266A59"/>
    <w:rsid w:val="002A46A6"/>
    <w:rsid w:val="002C09A0"/>
    <w:rsid w:val="00314E14"/>
    <w:rsid w:val="00351A2A"/>
    <w:rsid w:val="00352063"/>
    <w:rsid w:val="003527F0"/>
    <w:rsid w:val="00387201"/>
    <w:rsid w:val="003A3B0C"/>
    <w:rsid w:val="003B68D0"/>
    <w:rsid w:val="003E1E47"/>
    <w:rsid w:val="00411EE7"/>
    <w:rsid w:val="00416CCB"/>
    <w:rsid w:val="00435C9E"/>
    <w:rsid w:val="00442E45"/>
    <w:rsid w:val="00447287"/>
    <w:rsid w:val="004A24EE"/>
    <w:rsid w:val="004A3524"/>
    <w:rsid w:val="004B2202"/>
    <w:rsid w:val="00532D55"/>
    <w:rsid w:val="005442BC"/>
    <w:rsid w:val="00551612"/>
    <w:rsid w:val="0056145B"/>
    <w:rsid w:val="005677F5"/>
    <w:rsid w:val="0058412F"/>
    <w:rsid w:val="00593FF3"/>
    <w:rsid w:val="00597AED"/>
    <w:rsid w:val="005A60C3"/>
    <w:rsid w:val="005B1C9C"/>
    <w:rsid w:val="005C2C08"/>
    <w:rsid w:val="005D4E4C"/>
    <w:rsid w:val="005F4C01"/>
    <w:rsid w:val="006060F7"/>
    <w:rsid w:val="0061401F"/>
    <w:rsid w:val="00632A7A"/>
    <w:rsid w:val="00693E80"/>
    <w:rsid w:val="006E4515"/>
    <w:rsid w:val="006F50B6"/>
    <w:rsid w:val="006F6D55"/>
    <w:rsid w:val="007127FC"/>
    <w:rsid w:val="00726BA6"/>
    <w:rsid w:val="00731028"/>
    <w:rsid w:val="00750929"/>
    <w:rsid w:val="007674AA"/>
    <w:rsid w:val="00782D08"/>
    <w:rsid w:val="00790F69"/>
    <w:rsid w:val="007A3125"/>
    <w:rsid w:val="007C17EC"/>
    <w:rsid w:val="007D3E67"/>
    <w:rsid w:val="007E36EA"/>
    <w:rsid w:val="00823830"/>
    <w:rsid w:val="00837ACD"/>
    <w:rsid w:val="00857CBB"/>
    <w:rsid w:val="0087077B"/>
    <w:rsid w:val="00875518"/>
    <w:rsid w:val="00884144"/>
    <w:rsid w:val="00895CFF"/>
    <w:rsid w:val="00895EAB"/>
    <w:rsid w:val="008D5D5D"/>
    <w:rsid w:val="008E48B0"/>
    <w:rsid w:val="008F4297"/>
    <w:rsid w:val="00905939"/>
    <w:rsid w:val="00914908"/>
    <w:rsid w:val="00953E8D"/>
    <w:rsid w:val="00956387"/>
    <w:rsid w:val="0096473A"/>
    <w:rsid w:val="0097216D"/>
    <w:rsid w:val="00977FD4"/>
    <w:rsid w:val="009A330A"/>
    <w:rsid w:val="00A35E43"/>
    <w:rsid w:val="00A45B73"/>
    <w:rsid w:val="00AC780E"/>
    <w:rsid w:val="00B1440F"/>
    <w:rsid w:val="00B34BA6"/>
    <w:rsid w:val="00B52E44"/>
    <w:rsid w:val="00BD5E5F"/>
    <w:rsid w:val="00C013D8"/>
    <w:rsid w:val="00C20459"/>
    <w:rsid w:val="00C22456"/>
    <w:rsid w:val="00C22EDA"/>
    <w:rsid w:val="00C237C3"/>
    <w:rsid w:val="00C31CCE"/>
    <w:rsid w:val="00C51CF0"/>
    <w:rsid w:val="00C67F43"/>
    <w:rsid w:val="00C706D0"/>
    <w:rsid w:val="00C74D7F"/>
    <w:rsid w:val="00CE0AB0"/>
    <w:rsid w:val="00CE0C0D"/>
    <w:rsid w:val="00CE0DF0"/>
    <w:rsid w:val="00D00C59"/>
    <w:rsid w:val="00D04CC3"/>
    <w:rsid w:val="00D374D7"/>
    <w:rsid w:val="00D469DB"/>
    <w:rsid w:val="00DA2088"/>
    <w:rsid w:val="00DA4E49"/>
    <w:rsid w:val="00DC101D"/>
    <w:rsid w:val="00DC63B5"/>
    <w:rsid w:val="00DE474B"/>
    <w:rsid w:val="00DF07BE"/>
    <w:rsid w:val="00DF296B"/>
    <w:rsid w:val="00DF64B7"/>
    <w:rsid w:val="00E104BA"/>
    <w:rsid w:val="00E119E1"/>
    <w:rsid w:val="00E30B94"/>
    <w:rsid w:val="00E76256"/>
    <w:rsid w:val="00E82B8B"/>
    <w:rsid w:val="00E936B0"/>
    <w:rsid w:val="00EB0C8D"/>
    <w:rsid w:val="00EC4455"/>
    <w:rsid w:val="00EE34AF"/>
    <w:rsid w:val="00F04F9B"/>
    <w:rsid w:val="00F350D4"/>
    <w:rsid w:val="00F43B19"/>
    <w:rsid w:val="00F54A18"/>
    <w:rsid w:val="00F60147"/>
    <w:rsid w:val="00F77796"/>
    <w:rsid w:val="00FE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51A01A"/>
  <w15:docId w15:val="{78C96F13-53DD-419C-B42C-616C7868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271" w:lineRule="auto"/>
      <w:ind w:left="24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right="157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2"/>
      <w:ind w:left="10" w:right="721" w:hanging="10"/>
      <w:jc w:val="center"/>
      <w:outlineLvl w:val="1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17"/>
      <w:ind w:left="14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6C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CCB"/>
    <w:pPr>
      <w:widowControl w:val="0"/>
      <w:spacing w:after="0" w:line="240" w:lineRule="auto"/>
      <w:ind w:left="0" w:firstLine="0"/>
      <w:jc w:val="left"/>
    </w:pPr>
    <w:rPr>
      <w:rFonts w:ascii="Helvetica Neue" w:eastAsia="Helvetica Neue" w:hAnsi="Helvetica Neue" w:cs="Helvetica Neue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CCB"/>
    <w:rPr>
      <w:rFonts w:ascii="Helvetica Neue" w:eastAsia="Helvetica Neue" w:hAnsi="Helvetica Neue" w:cs="Helvetica Neue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CCB"/>
    <w:rPr>
      <w:rFonts w:ascii="Segoe UI" w:eastAsia="Arial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40F"/>
    <w:pPr>
      <w:widowControl/>
      <w:spacing w:after="34"/>
      <w:ind w:left="24" w:hanging="10"/>
      <w:jc w:val="both"/>
    </w:pPr>
    <w:rPr>
      <w:rFonts w:ascii="Arial" w:eastAsia="Arial" w:hAnsi="Arial" w:cs="Arial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440F"/>
    <w:rPr>
      <w:rFonts w:ascii="Arial" w:eastAsia="Arial" w:hAnsi="Arial" w:cs="Arial"/>
      <w:b/>
      <w:bCs/>
      <w:color w:val="000000"/>
      <w:sz w:val="20"/>
      <w:szCs w:val="20"/>
    </w:rPr>
  </w:style>
  <w:style w:type="paragraph" w:styleId="Akapitzlist">
    <w:name w:val="List Paragraph"/>
    <w:aliases w:val="Akapit główny,Lista Beata,Lettre d'introduction,HŁ_Bullet1,lp1,Preambuła,Lista - poziom 1,Tabela - naglowek,SM-nagłówek2,CP-UC,Podsis rysunku,Normal,Akapit z listą3,Akapit z listą31,List Paragraph"/>
    <w:basedOn w:val="Normalny"/>
    <w:link w:val="AkapitzlistZnak"/>
    <w:uiPriority w:val="34"/>
    <w:qFormat/>
    <w:rsid w:val="0087077B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7077B"/>
    <w:rPr>
      <w:color w:val="0563C1" w:themeColor="hyperlink"/>
      <w:u w:val="single"/>
    </w:rPr>
  </w:style>
  <w:style w:type="character" w:customStyle="1" w:styleId="AkapitzlistZnak">
    <w:name w:val="Akapit z listą Znak"/>
    <w:aliases w:val="Akapit główny Znak,Lista Beata Znak,Lettre d'introduction Znak,HŁ_Bullet1 Znak,lp1 Znak,Preambuła Znak,Lista - poziom 1 Znak,Tabela - naglowek Znak,SM-nagłówek2 Znak,CP-UC Znak,Podsis rysunku Znak,Normal Znak,Akapit z listą3 Znak"/>
    <w:basedOn w:val="Domylnaczcionkaakapitu"/>
    <w:link w:val="Akapitzlist"/>
    <w:uiPriority w:val="99"/>
    <w:qFormat/>
    <w:rsid w:val="0087077B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1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144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8414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469DB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5677F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hyperlink" Target="mailto:te.sekretariat@tauron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tauron-ekoenergia.pl/rodo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rstPublicationDate xmlns="adbb02b9-1e9b-4438-9677-23cbaec65084" xsi:nil="true"/>
    <PublicationGuid xmlns="619efcc4-ffe2-433b-881f-cf9a2d03ee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88C642FD43B9E04E8F4DDD9413AA5F4E" ma:contentTypeVersion="7" ma:contentTypeDescription="" ma:contentTypeScope="" ma:versionID="0bad883ba768b7ebb85fa861ac5fb522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ae0f7d4daca41fc703368551205f0032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A6AE1A-F798-4923-BE10-F1DEF6F7ACD5}">
  <ds:schemaRefs>
    <ds:schemaRef ds:uri="http://schemas.microsoft.com/office/infopath/2007/PartnerControls"/>
    <ds:schemaRef ds:uri="http://www.w3.org/XML/1998/namespace"/>
    <ds:schemaRef ds:uri="619efcc4-ffe2-433b-881f-cf9a2d03ee52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dbb02b9-1e9b-4438-9677-23cbaec65084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9A07767-A64F-4E30-BE71-B09DF90DB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efcc4-ffe2-433b-881f-cf9a2d03ee52"/>
    <ds:schemaRef ds:uri="adbb02b9-1e9b-4438-9677-23cbaec65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8E73C3-CAD0-41FE-A63C-A2385D29C5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64731D-DD42-4E9C-974F-657AB1F285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2973</Words>
  <Characters>17844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Tomasiewicz Monika</dc:creator>
  <cp:keywords/>
  <cp:lastModifiedBy>Kozłowska-Ogłaza Magdalena (TEE)</cp:lastModifiedBy>
  <cp:revision>6</cp:revision>
  <cp:lastPrinted>2022-01-28T09:55:00Z</cp:lastPrinted>
  <dcterms:created xsi:type="dcterms:W3CDTF">2025-02-14T10:59:00Z</dcterms:created>
  <dcterms:modified xsi:type="dcterms:W3CDTF">2025-09-01T11:47:00Z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0x010100D432745D73C482428ECF3F27EB92AD6F0088C642FD43B9E04E8F4DDD9413AA5F4E</vt:lpwstr>
  </property>
  <property fmtid="{D5CDD505-2E9C-101B-9397-08002B2CF9AE}" pid="3" name="RegulationNotificationUnits">
    <vt:lpwstr/>
  </property>
  <property fmtid="{D5CDD505-2E9C-101B-9397-08002B2CF9AE}" pid="4" name="RegulationCategory">
    <vt:lpwstr/>
  </property>
  <property fmtid="{D5CDD505-2E9C-101B-9397-08002B2CF9AE}" pid="5" name="TaxCatchAll">
    <vt:lpwstr/>
  </property>
  <property fmtid="{D5CDD505-2E9C-101B-9397-08002B2CF9AE}" pid="6" name="RegulationIssuedBy">
    <vt:lpwstr/>
  </property>
  <property fmtid="{D5CDD505-2E9C-101B-9397-08002B2CF9AE}" pid="7" name="RegulationTags">
    <vt:lpwstr/>
  </property>
  <property fmtid="{D5CDD505-2E9C-101B-9397-08002B2CF9AE}" pid="8" name="gfbab55eaa9246ecb650d605e54a5db0">
    <vt:lpwstr/>
  </property>
  <property fmtid="{D5CDD505-2E9C-101B-9397-08002B2CF9AE}" pid="9" name="f6c3e40b458f49af98cc793acfc3a869">
    <vt:lpwstr/>
  </property>
  <property fmtid="{D5CDD505-2E9C-101B-9397-08002B2CF9AE}" pid="10" name="i8e907648d174ddfb806919021fa5921">
    <vt:lpwstr/>
  </property>
  <property fmtid="{D5CDD505-2E9C-101B-9397-08002B2CF9AE}" pid="11" name="i8e907648d174ddfb806919021fa5922">
    <vt:lpwstr/>
  </property>
</Properties>
</file>